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9E550C" w14:textId="5B8B8211" w:rsidR="007C3526" w:rsidRDefault="00BC523B">
      <w:pPr>
        <w:tabs>
          <w:tab w:val="left" w:pos="4320"/>
          <w:tab w:val="left" w:pos="8640"/>
        </w:tabs>
        <w:spacing w:after="0" w:line="240" w:lineRule="auto"/>
        <w:jc w:val="center"/>
        <w:rPr>
          <w:rFonts w:ascii="Times New Roman" w:eastAsia="Times New Roman" w:hAnsi="Times New Roman" w:cs="Times New Roman"/>
          <w:b/>
          <w:sz w:val="32"/>
        </w:rPr>
      </w:pPr>
      <w:r>
        <w:object w:dxaOrig="6762" w:dyaOrig="3603" w14:anchorId="4892AF26">
          <v:rect id="rectole0000000000" o:spid="_x0000_i1025" style="width:248.25pt;height:126.75pt" o:ole="" o:preferrelative="t" stroked="f">
            <v:imagedata r:id="rId8" o:title=""/>
          </v:rect>
          <o:OLEObject Type="Embed" ProgID="StaticMetafile" ShapeID="rectole0000000000" DrawAspect="Content" ObjectID="_1673167301" r:id="rId9"/>
        </w:object>
      </w:r>
    </w:p>
    <w:p w14:paraId="18316230" w14:textId="77777777" w:rsidR="007C3526" w:rsidRDefault="007C3526">
      <w:pPr>
        <w:tabs>
          <w:tab w:val="left" w:pos="4320"/>
          <w:tab w:val="left" w:pos="8640"/>
        </w:tabs>
        <w:spacing w:after="0" w:line="240" w:lineRule="auto"/>
        <w:rPr>
          <w:rFonts w:ascii="Times New Roman" w:eastAsia="Times New Roman" w:hAnsi="Times New Roman" w:cs="Times New Roman"/>
          <w:b/>
          <w:sz w:val="32"/>
        </w:rPr>
      </w:pPr>
    </w:p>
    <w:p w14:paraId="39908116" w14:textId="77777777" w:rsidR="0015265E" w:rsidRDefault="0015265E">
      <w:pPr>
        <w:tabs>
          <w:tab w:val="left" w:pos="4320"/>
          <w:tab w:val="left" w:pos="8640"/>
        </w:tabs>
        <w:spacing w:after="0" w:line="240" w:lineRule="auto"/>
        <w:rPr>
          <w:rFonts w:ascii="Times New Roman" w:eastAsia="Times New Roman" w:hAnsi="Times New Roman" w:cs="Times New Roman"/>
          <w:b/>
          <w:sz w:val="32"/>
        </w:rPr>
      </w:pPr>
    </w:p>
    <w:p w14:paraId="77B504ED" w14:textId="77777777" w:rsidR="007C3526" w:rsidRDefault="002A2F3E">
      <w:pPr>
        <w:tabs>
          <w:tab w:val="left" w:pos="4320"/>
          <w:tab w:val="left" w:pos="8640"/>
        </w:tabs>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Meeting Minutes</w:t>
      </w:r>
      <w:r>
        <w:rPr>
          <w:rFonts w:ascii="Times New Roman" w:eastAsia="Times New Roman" w:hAnsi="Times New Roman" w:cs="Times New Roman"/>
          <w:sz w:val="20"/>
        </w:rPr>
        <w:t xml:space="preserve"> </w:t>
      </w:r>
    </w:p>
    <w:p w14:paraId="768AF36D" w14:textId="346390C3" w:rsidR="007C3526" w:rsidRDefault="00A75509">
      <w:pPr>
        <w:tabs>
          <w:tab w:val="left" w:pos="4320"/>
          <w:tab w:val="left" w:pos="8640"/>
        </w:tabs>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January 20</w:t>
      </w:r>
      <w:r w:rsidRPr="00A75509">
        <w:rPr>
          <w:rFonts w:ascii="Times New Roman" w:eastAsia="Times New Roman" w:hAnsi="Times New Roman" w:cs="Times New Roman"/>
          <w:b/>
          <w:sz w:val="32"/>
          <w:vertAlign w:val="superscript"/>
        </w:rPr>
        <w:t>th</w:t>
      </w:r>
      <w:r w:rsidR="00E055E8">
        <w:rPr>
          <w:rFonts w:ascii="Times New Roman" w:eastAsia="Times New Roman" w:hAnsi="Times New Roman" w:cs="Times New Roman"/>
          <w:b/>
          <w:sz w:val="32"/>
        </w:rPr>
        <w:t>, 202</w:t>
      </w:r>
      <w:r>
        <w:rPr>
          <w:rFonts w:ascii="Times New Roman" w:eastAsia="Times New Roman" w:hAnsi="Times New Roman" w:cs="Times New Roman"/>
          <w:b/>
          <w:sz w:val="32"/>
        </w:rPr>
        <w:t>1</w:t>
      </w:r>
    </w:p>
    <w:p w14:paraId="4BA99C33" w14:textId="77777777" w:rsidR="007C3526" w:rsidRDefault="007C3526">
      <w:pPr>
        <w:tabs>
          <w:tab w:val="left" w:pos="4320"/>
          <w:tab w:val="left" w:pos="8640"/>
        </w:tabs>
        <w:spacing w:after="0" w:line="240" w:lineRule="auto"/>
        <w:jc w:val="center"/>
        <w:rPr>
          <w:rFonts w:ascii="Times New Roman" w:eastAsia="Times New Roman" w:hAnsi="Times New Roman" w:cs="Times New Roman"/>
          <w:b/>
          <w:sz w:val="20"/>
        </w:rPr>
      </w:pPr>
    </w:p>
    <w:tbl>
      <w:tblPr>
        <w:tblW w:w="0" w:type="auto"/>
        <w:tblInd w:w="108" w:type="dxa"/>
        <w:tblCellMar>
          <w:left w:w="10" w:type="dxa"/>
          <w:right w:w="10" w:type="dxa"/>
        </w:tblCellMar>
        <w:tblLook w:val="04A0" w:firstRow="1" w:lastRow="0" w:firstColumn="1" w:lastColumn="0" w:noHBand="0" w:noVBand="1"/>
      </w:tblPr>
      <w:tblGrid>
        <w:gridCol w:w="4320"/>
        <w:gridCol w:w="4786"/>
      </w:tblGrid>
      <w:tr w:rsidR="007C3526" w14:paraId="7FD85BDE" w14:textId="77777777" w:rsidTr="0016751E">
        <w:trPr>
          <w:trHeight w:val="1"/>
        </w:trPr>
        <w:tc>
          <w:tcPr>
            <w:tcW w:w="43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44DA3741" w14:textId="77777777" w:rsidR="007C3526" w:rsidRDefault="002A2F3E">
            <w:pPr>
              <w:tabs>
                <w:tab w:val="left" w:pos="4320"/>
                <w:tab w:val="left" w:pos="8640"/>
              </w:tabs>
              <w:spacing w:after="0" w:line="240" w:lineRule="auto"/>
            </w:pPr>
            <w:r>
              <w:rPr>
                <w:rFonts w:ascii="Times New Roman" w:eastAsia="Times New Roman" w:hAnsi="Times New Roman" w:cs="Times New Roman"/>
                <w:b/>
              </w:rPr>
              <w:t>Supervisors Present</w:t>
            </w: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02869395" w14:textId="77777777" w:rsidR="007C3526" w:rsidRPr="003710FF" w:rsidRDefault="002A2F3E">
            <w:pPr>
              <w:tabs>
                <w:tab w:val="left" w:pos="4320"/>
                <w:tab w:val="left" w:pos="8640"/>
              </w:tabs>
              <w:spacing w:after="0" w:line="240" w:lineRule="auto"/>
              <w:rPr>
                <w:rFonts w:ascii="Times New Roman" w:hAnsi="Times New Roman" w:cs="Times New Roman"/>
              </w:rPr>
            </w:pPr>
            <w:r w:rsidRPr="003710FF">
              <w:rPr>
                <w:rFonts w:ascii="Times New Roman" w:eastAsia="Times New Roman" w:hAnsi="Times New Roman" w:cs="Times New Roman"/>
                <w:b/>
              </w:rPr>
              <w:t>Employees Present</w:t>
            </w:r>
          </w:p>
        </w:tc>
      </w:tr>
      <w:tr w:rsidR="007C3526" w14:paraId="2480821B" w14:textId="77777777" w:rsidTr="0016751E">
        <w:trPr>
          <w:trHeight w:val="1"/>
        </w:trPr>
        <w:tc>
          <w:tcPr>
            <w:tcW w:w="43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2A496251" w14:textId="7922CF86" w:rsidR="007C3526" w:rsidRDefault="002A2F3E">
            <w:pPr>
              <w:tabs>
                <w:tab w:val="left" w:pos="4320"/>
                <w:tab w:val="left" w:pos="8640"/>
              </w:tabs>
              <w:spacing w:after="0" w:line="240" w:lineRule="auto"/>
            </w:pPr>
            <w:r>
              <w:rPr>
                <w:rFonts w:ascii="Times New Roman" w:eastAsia="Times New Roman" w:hAnsi="Times New Roman" w:cs="Times New Roman"/>
              </w:rPr>
              <w:t>Bill Naegeli</w:t>
            </w:r>
            <w:r w:rsidR="001C19EA">
              <w:rPr>
                <w:rFonts w:ascii="Times New Roman" w:eastAsia="Times New Roman" w:hAnsi="Times New Roman" w:cs="Times New Roman"/>
              </w:rPr>
              <w:t xml:space="preserve"> </w:t>
            </w: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5C4D81FC" w14:textId="77777777" w:rsidR="007C3526" w:rsidRPr="003710FF" w:rsidRDefault="002A2F3E">
            <w:pPr>
              <w:tabs>
                <w:tab w:val="left" w:pos="4320"/>
                <w:tab w:val="left" w:pos="8640"/>
              </w:tabs>
              <w:spacing w:after="0" w:line="240" w:lineRule="auto"/>
              <w:rPr>
                <w:rFonts w:ascii="Times New Roman" w:hAnsi="Times New Roman" w:cs="Times New Roman"/>
              </w:rPr>
            </w:pPr>
            <w:r w:rsidRPr="003710FF">
              <w:rPr>
                <w:rFonts w:ascii="Times New Roman" w:eastAsia="Times New Roman" w:hAnsi="Times New Roman" w:cs="Times New Roman"/>
              </w:rPr>
              <w:t>Leona Gollen</w:t>
            </w:r>
          </w:p>
        </w:tc>
      </w:tr>
      <w:tr w:rsidR="007C3526" w14:paraId="439A3C6B" w14:textId="77777777" w:rsidTr="0016751E">
        <w:trPr>
          <w:trHeight w:val="1"/>
        </w:trPr>
        <w:tc>
          <w:tcPr>
            <w:tcW w:w="43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10C0C50" w14:textId="77777777" w:rsidR="007C3526" w:rsidRDefault="001019DC">
            <w:pPr>
              <w:tabs>
                <w:tab w:val="left" w:pos="4320"/>
                <w:tab w:val="left" w:pos="8640"/>
              </w:tabs>
              <w:spacing w:after="0" w:line="240" w:lineRule="auto"/>
            </w:pPr>
            <w:r>
              <w:rPr>
                <w:rFonts w:ascii="Times New Roman" w:eastAsia="Times New Roman" w:hAnsi="Times New Roman" w:cs="Times New Roman"/>
              </w:rPr>
              <w:t>Terry Hightower</w:t>
            </w:r>
            <w:r w:rsidR="00E055E8">
              <w:rPr>
                <w:rFonts w:ascii="Times New Roman" w:eastAsia="Times New Roman" w:hAnsi="Times New Roman" w:cs="Times New Roman"/>
              </w:rPr>
              <w:t xml:space="preserve"> </w:t>
            </w: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6415657" w14:textId="77777777" w:rsidR="007C3526" w:rsidRPr="003710FF" w:rsidRDefault="002A2F3E">
            <w:pPr>
              <w:tabs>
                <w:tab w:val="left" w:pos="4320"/>
                <w:tab w:val="left" w:pos="8640"/>
              </w:tabs>
              <w:spacing w:after="0" w:line="240" w:lineRule="auto"/>
              <w:rPr>
                <w:rFonts w:ascii="Times New Roman" w:hAnsi="Times New Roman" w:cs="Times New Roman"/>
              </w:rPr>
            </w:pPr>
            <w:r w:rsidRPr="003710FF">
              <w:rPr>
                <w:rFonts w:ascii="Times New Roman" w:eastAsia="Times New Roman" w:hAnsi="Times New Roman" w:cs="Times New Roman"/>
                <w:b/>
              </w:rPr>
              <w:t>Advisors Present</w:t>
            </w:r>
          </w:p>
        </w:tc>
      </w:tr>
      <w:tr w:rsidR="00AC7A52" w14:paraId="0CDE25B7" w14:textId="77777777" w:rsidTr="0016751E">
        <w:trPr>
          <w:trHeight w:val="1"/>
        </w:trPr>
        <w:tc>
          <w:tcPr>
            <w:tcW w:w="43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0F0CB59B" w14:textId="08E13331" w:rsidR="00AC7A52" w:rsidRPr="003710FF" w:rsidRDefault="00AC7A52" w:rsidP="00AC7A52">
            <w:pPr>
              <w:tabs>
                <w:tab w:val="left" w:pos="4320"/>
                <w:tab w:val="left" w:pos="8640"/>
              </w:tabs>
              <w:spacing w:after="0" w:line="240" w:lineRule="auto"/>
              <w:rPr>
                <w:rFonts w:ascii="Times New Roman" w:hAnsi="Times New Roman" w:cs="Times New Roman"/>
              </w:rPr>
            </w:pPr>
            <w:r>
              <w:rPr>
                <w:rFonts w:ascii="Times New Roman" w:eastAsia="Times New Roman" w:hAnsi="Times New Roman" w:cs="Times New Roman"/>
              </w:rPr>
              <w:t xml:space="preserve">Mindy Ferrell </w:t>
            </w:r>
            <w:r w:rsidR="00A75509">
              <w:rPr>
                <w:rFonts w:ascii="Times New Roman" w:eastAsia="Times New Roman" w:hAnsi="Times New Roman" w:cs="Times New Roman"/>
              </w:rPr>
              <w:t>(Zoom)</w:t>
            </w: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59FC1E3" w14:textId="5E3A3EBD" w:rsidR="00AC7A52" w:rsidRPr="003710FF" w:rsidRDefault="00AC7A52" w:rsidP="00AC7A52">
            <w:pPr>
              <w:tabs>
                <w:tab w:val="left" w:pos="4320"/>
                <w:tab w:val="left" w:pos="8640"/>
              </w:tabs>
              <w:spacing w:after="0" w:line="240" w:lineRule="auto"/>
              <w:rPr>
                <w:rFonts w:ascii="Times New Roman" w:hAnsi="Times New Roman" w:cs="Times New Roman"/>
              </w:rPr>
            </w:pPr>
            <w:r>
              <w:rPr>
                <w:rFonts w:ascii="Times New Roman" w:eastAsia="Calibri" w:hAnsi="Times New Roman" w:cs="Times New Roman"/>
              </w:rPr>
              <w:t>Jason Blakney FWP (Zoom)</w:t>
            </w:r>
          </w:p>
        </w:tc>
      </w:tr>
      <w:tr w:rsidR="00AC7A52" w14:paraId="0521D0C9" w14:textId="77777777" w:rsidTr="0016751E">
        <w:trPr>
          <w:trHeight w:val="1"/>
        </w:trPr>
        <w:tc>
          <w:tcPr>
            <w:tcW w:w="43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4159A7E2" w14:textId="1897B15E" w:rsidR="00AC7A52" w:rsidRPr="003710FF" w:rsidRDefault="00A75509" w:rsidP="00AC7A52">
            <w:pPr>
              <w:tabs>
                <w:tab w:val="left" w:pos="4320"/>
                <w:tab w:val="left" w:pos="8640"/>
              </w:tabs>
              <w:spacing w:after="0" w:line="240" w:lineRule="auto"/>
              <w:rPr>
                <w:rFonts w:ascii="Times New Roman" w:eastAsia="Calibri" w:hAnsi="Times New Roman" w:cs="Times New Roman"/>
              </w:rPr>
            </w:pPr>
            <w:r>
              <w:rPr>
                <w:rFonts w:ascii="Times New Roman" w:eastAsia="Calibri" w:hAnsi="Times New Roman" w:cs="Times New Roman"/>
              </w:rPr>
              <w:t>Sean Moran (Zoom</w:t>
            </w:r>
            <w:r w:rsidRPr="003710FF">
              <w:rPr>
                <w:rFonts w:ascii="Times New Roman" w:eastAsia="Calibri" w:hAnsi="Times New Roman" w:cs="Times New Roman"/>
              </w:rPr>
              <w:t>)</w:t>
            </w: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278A711B" w14:textId="12C853FD" w:rsidR="00AC7A52" w:rsidRPr="003710FF" w:rsidRDefault="00A75509" w:rsidP="00AC7A52">
            <w:pPr>
              <w:tabs>
                <w:tab w:val="left" w:pos="4320"/>
                <w:tab w:val="left" w:pos="8640"/>
              </w:tabs>
              <w:spacing w:after="0" w:line="240" w:lineRule="auto"/>
              <w:rPr>
                <w:rFonts w:ascii="Times New Roman" w:eastAsia="Calibri" w:hAnsi="Times New Roman" w:cs="Times New Roman"/>
              </w:rPr>
            </w:pPr>
            <w:r>
              <w:rPr>
                <w:rFonts w:ascii="Times New Roman" w:eastAsia="Calibri" w:hAnsi="Times New Roman" w:cs="Times New Roman"/>
              </w:rPr>
              <w:t>Brita Olson LCFWG (Zoom)</w:t>
            </w:r>
          </w:p>
        </w:tc>
      </w:tr>
      <w:tr w:rsidR="00AC7A52" w14:paraId="697D0D44" w14:textId="77777777" w:rsidTr="0016751E">
        <w:trPr>
          <w:trHeight w:val="1"/>
        </w:trPr>
        <w:tc>
          <w:tcPr>
            <w:tcW w:w="43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D53566E" w14:textId="61E13AC0" w:rsidR="00AC7A52" w:rsidRDefault="00AC7A52" w:rsidP="00AC7A52">
            <w:pPr>
              <w:tabs>
                <w:tab w:val="left" w:pos="4320"/>
                <w:tab w:val="left" w:pos="8640"/>
              </w:tabs>
              <w:spacing w:after="0" w:line="240" w:lineRule="auto"/>
              <w:rPr>
                <w:rFonts w:ascii="Times New Roman" w:eastAsia="Times New Roman" w:hAnsi="Times New Roman" w:cs="Times New Roman"/>
                <w:b/>
              </w:rPr>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0127A8A2" w14:textId="4224063B" w:rsidR="00AC7A52" w:rsidRPr="003710FF" w:rsidRDefault="0031447F" w:rsidP="00AC7A52">
            <w:pPr>
              <w:tabs>
                <w:tab w:val="left" w:pos="4320"/>
                <w:tab w:val="left" w:pos="8640"/>
              </w:tabs>
              <w:spacing w:after="0" w:line="240" w:lineRule="auto"/>
              <w:rPr>
                <w:rFonts w:ascii="Times New Roman" w:eastAsia="Times New Roman" w:hAnsi="Times New Roman" w:cs="Times New Roman"/>
                <w:bCs/>
              </w:rPr>
            </w:pPr>
            <w:r>
              <w:rPr>
                <w:rFonts w:ascii="Times New Roman" w:eastAsia="Calibri" w:hAnsi="Times New Roman" w:cs="Times New Roman"/>
              </w:rPr>
              <w:t>Arthur Potts Avista Utility (Zoom)</w:t>
            </w:r>
          </w:p>
        </w:tc>
      </w:tr>
      <w:tr w:rsidR="00AC7A52" w14:paraId="4DE9710F" w14:textId="77777777" w:rsidTr="0016751E">
        <w:trPr>
          <w:trHeight w:val="1"/>
        </w:trPr>
        <w:tc>
          <w:tcPr>
            <w:tcW w:w="43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D72CF4E" w14:textId="77777777" w:rsidR="00AC7A52" w:rsidRDefault="00AC7A52" w:rsidP="00AC7A52">
            <w:pPr>
              <w:tabs>
                <w:tab w:val="left" w:pos="4320"/>
                <w:tab w:val="left" w:pos="8640"/>
              </w:tabs>
              <w:spacing w:after="0" w:line="240" w:lineRule="auto"/>
            </w:pPr>
            <w:r>
              <w:rPr>
                <w:rFonts w:ascii="Times New Roman" w:eastAsia="Times New Roman" w:hAnsi="Times New Roman" w:cs="Times New Roman"/>
                <w:b/>
              </w:rPr>
              <w:t>Associate Supervisors Present</w:t>
            </w: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3887D454" w14:textId="2BF91AB6" w:rsidR="00AC7A52" w:rsidRPr="001019DC" w:rsidRDefault="00B8100D" w:rsidP="00AC7A52">
            <w:pPr>
              <w:tabs>
                <w:tab w:val="left" w:pos="4320"/>
                <w:tab w:val="left" w:pos="8640"/>
              </w:tabs>
              <w:spacing w:after="0" w:line="240" w:lineRule="auto"/>
              <w:rPr>
                <w:rFonts w:ascii="Times New Roman" w:hAnsi="Times New Roman" w:cs="Times New Roman"/>
                <w:bCs/>
              </w:rPr>
            </w:pPr>
            <w:r>
              <w:rPr>
                <w:rFonts w:ascii="Times New Roman" w:eastAsia="Calibri" w:hAnsi="Times New Roman" w:cs="Times New Roman"/>
              </w:rPr>
              <w:t>Andrew Welch (North Western Energy) (Zoom)</w:t>
            </w:r>
          </w:p>
        </w:tc>
      </w:tr>
      <w:tr w:rsidR="00AC7A52" w14:paraId="5886D074" w14:textId="77777777" w:rsidTr="0016751E">
        <w:trPr>
          <w:trHeight w:val="1"/>
        </w:trPr>
        <w:tc>
          <w:tcPr>
            <w:tcW w:w="43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0FA31E6D" w14:textId="2A8DB467" w:rsidR="00AC7A52" w:rsidRDefault="00AC7A52" w:rsidP="00AC7A52">
            <w:pPr>
              <w:tabs>
                <w:tab w:val="left" w:pos="4320"/>
                <w:tab w:val="left" w:pos="8640"/>
              </w:tabs>
              <w:spacing w:after="0" w:line="240" w:lineRule="auto"/>
              <w:rPr>
                <w:rFonts w:ascii="Calibri" w:eastAsia="Calibri" w:hAnsi="Calibri" w:cs="Calibri"/>
              </w:rPr>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FD2E421" w14:textId="2F2D7384" w:rsidR="00AC7A52" w:rsidRPr="003710FF" w:rsidRDefault="00AC7A52" w:rsidP="00AC7A52">
            <w:pPr>
              <w:tabs>
                <w:tab w:val="left" w:pos="4320"/>
                <w:tab w:val="left" w:pos="8640"/>
              </w:tabs>
              <w:spacing w:after="0" w:line="240" w:lineRule="auto"/>
              <w:rPr>
                <w:rFonts w:ascii="Times New Roman" w:eastAsia="Calibri" w:hAnsi="Times New Roman" w:cs="Times New Roman"/>
              </w:rPr>
            </w:pPr>
          </w:p>
        </w:tc>
      </w:tr>
      <w:tr w:rsidR="00AC7A52" w14:paraId="45DF4E56" w14:textId="77777777" w:rsidTr="0016751E">
        <w:trPr>
          <w:trHeight w:val="1"/>
        </w:trPr>
        <w:tc>
          <w:tcPr>
            <w:tcW w:w="43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46F7E5C1" w14:textId="77777777" w:rsidR="00AC7A52" w:rsidRDefault="00AC7A52" w:rsidP="00AC7A52">
            <w:pPr>
              <w:tabs>
                <w:tab w:val="left" w:pos="4320"/>
                <w:tab w:val="left" w:pos="8640"/>
              </w:tabs>
              <w:spacing w:after="0" w:line="240" w:lineRule="auto"/>
              <w:rPr>
                <w:rFonts w:ascii="Calibri" w:eastAsia="Calibri" w:hAnsi="Calibri" w:cs="Calibri"/>
              </w:rPr>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2F36015E" w14:textId="77777777" w:rsidR="00AC7A52" w:rsidRPr="003710FF" w:rsidRDefault="00AC7A52" w:rsidP="00AC7A52">
            <w:pPr>
              <w:tabs>
                <w:tab w:val="left" w:pos="4320"/>
                <w:tab w:val="left" w:pos="8640"/>
              </w:tabs>
              <w:spacing w:after="0" w:line="240" w:lineRule="auto"/>
              <w:rPr>
                <w:rFonts w:ascii="Times New Roman" w:eastAsia="Calibri" w:hAnsi="Times New Roman" w:cs="Times New Roman"/>
              </w:rPr>
            </w:pPr>
            <w:r w:rsidRPr="00E055E8">
              <w:rPr>
                <w:rFonts w:ascii="Times New Roman" w:hAnsi="Times New Roman" w:cs="Times New Roman"/>
                <w:b/>
              </w:rPr>
              <w:t>Visitors Present</w:t>
            </w:r>
          </w:p>
        </w:tc>
      </w:tr>
      <w:tr w:rsidR="00AC7A52" w14:paraId="33940831" w14:textId="77777777" w:rsidTr="0016751E">
        <w:trPr>
          <w:trHeight w:val="1"/>
        </w:trPr>
        <w:tc>
          <w:tcPr>
            <w:tcW w:w="43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22CD1542" w14:textId="77777777" w:rsidR="00AC7A52" w:rsidRDefault="00AC7A52" w:rsidP="00AC7A52">
            <w:pPr>
              <w:tabs>
                <w:tab w:val="left" w:pos="4320"/>
                <w:tab w:val="left" w:pos="8640"/>
              </w:tabs>
              <w:spacing w:after="0" w:line="240" w:lineRule="auto"/>
              <w:rPr>
                <w:rFonts w:ascii="Calibri" w:eastAsia="Calibri" w:hAnsi="Calibri" w:cs="Calibri"/>
              </w:rPr>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30B53A8D" w14:textId="6FB019F9" w:rsidR="00AC7A52" w:rsidRPr="003710FF" w:rsidRDefault="00A75509" w:rsidP="00AC7A52">
            <w:pPr>
              <w:tabs>
                <w:tab w:val="left" w:pos="4320"/>
                <w:tab w:val="left" w:pos="8640"/>
              </w:tabs>
              <w:spacing w:after="0" w:line="240" w:lineRule="auto"/>
              <w:rPr>
                <w:rFonts w:ascii="Times New Roman" w:eastAsia="Calibri" w:hAnsi="Times New Roman" w:cs="Times New Roman"/>
              </w:rPr>
            </w:pPr>
            <w:r>
              <w:rPr>
                <w:rFonts w:ascii="Times New Roman" w:eastAsia="Calibri" w:hAnsi="Times New Roman" w:cs="Times New Roman"/>
              </w:rPr>
              <w:t>Gene Jopling (Zoom)</w:t>
            </w:r>
          </w:p>
        </w:tc>
      </w:tr>
      <w:tr w:rsidR="00AC7A52" w14:paraId="30159FBC" w14:textId="77777777" w:rsidTr="0016751E">
        <w:trPr>
          <w:trHeight w:val="1"/>
        </w:trPr>
        <w:tc>
          <w:tcPr>
            <w:tcW w:w="43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510B18E4" w14:textId="77777777" w:rsidR="00AC7A52" w:rsidRDefault="00AC7A52" w:rsidP="00AC7A52">
            <w:pPr>
              <w:tabs>
                <w:tab w:val="left" w:pos="4320"/>
                <w:tab w:val="left" w:pos="8640"/>
              </w:tabs>
              <w:spacing w:after="0" w:line="240" w:lineRule="auto"/>
              <w:rPr>
                <w:rFonts w:ascii="Calibri" w:eastAsia="Calibri" w:hAnsi="Calibri" w:cs="Calibri"/>
              </w:rPr>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31C6BB8B" w14:textId="7BBD2E40" w:rsidR="00AC7A52" w:rsidRDefault="001B2C0B" w:rsidP="00AC7A52">
            <w:pPr>
              <w:tabs>
                <w:tab w:val="left" w:pos="4320"/>
                <w:tab w:val="left" w:pos="8640"/>
              </w:tabs>
              <w:spacing w:after="0" w:line="240" w:lineRule="auto"/>
              <w:rPr>
                <w:rFonts w:ascii="Times New Roman" w:eastAsia="Calibri" w:hAnsi="Times New Roman" w:cs="Times New Roman"/>
              </w:rPr>
            </w:pPr>
            <w:r>
              <w:rPr>
                <w:rFonts w:ascii="Times New Roman" w:eastAsia="Calibri" w:hAnsi="Times New Roman" w:cs="Times New Roman"/>
              </w:rPr>
              <w:t xml:space="preserve">Bud </w:t>
            </w:r>
            <w:r w:rsidR="00A75509">
              <w:rPr>
                <w:rFonts w:ascii="Times New Roman" w:eastAsia="Calibri" w:hAnsi="Times New Roman" w:cs="Times New Roman"/>
              </w:rPr>
              <w:t>Scully (Zoom)</w:t>
            </w:r>
          </w:p>
        </w:tc>
      </w:tr>
      <w:tr w:rsidR="00632CA5" w14:paraId="08CC7187" w14:textId="77777777" w:rsidTr="0016751E">
        <w:trPr>
          <w:trHeight w:val="1"/>
        </w:trPr>
        <w:tc>
          <w:tcPr>
            <w:tcW w:w="43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08A4374A" w14:textId="77777777" w:rsidR="00632CA5" w:rsidRDefault="00632CA5" w:rsidP="00AC7A52">
            <w:pPr>
              <w:tabs>
                <w:tab w:val="left" w:pos="4320"/>
                <w:tab w:val="left" w:pos="8640"/>
              </w:tabs>
              <w:spacing w:after="0" w:line="240" w:lineRule="auto"/>
              <w:rPr>
                <w:rFonts w:ascii="Calibri" w:eastAsia="Calibri" w:hAnsi="Calibri" w:cs="Calibri"/>
              </w:rPr>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1EE9C237" w14:textId="22DB3476" w:rsidR="00632CA5" w:rsidRDefault="0031447F" w:rsidP="00AC7A52">
            <w:pPr>
              <w:tabs>
                <w:tab w:val="left" w:pos="4320"/>
                <w:tab w:val="left" w:pos="8640"/>
              </w:tabs>
              <w:spacing w:after="0" w:line="240" w:lineRule="auto"/>
              <w:rPr>
                <w:rFonts w:ascii="Times New Roman" w:eastAsia="Calibri" w:hAnsi="Times New Roman" w:cs="Times New Roman"/>
              </w:rPr>
            </w:pPr>
            <w:r>
              <w:rPr>
                <w:rFonts w:ascii="Times New Roman" w:eastAsia="Calibri" w:hAnsi="Times New Roman" w:cs="Times New Roman"/>
              </w:rPr>
              <w:t>Michael</w:t>
            </w:r>
            <w:r w:rsidR="001B2C0B">
              <w:rPr>
                <w:rFonts w:ascii="Times New Roman" w:eastAsia="Calibri" w:hAnsi="Times New Roman" w:cs="Times New Roman"/>
              </w:rPr>
              <w:t xml:space="preserve"> Beckman</w:t>
            </w:r>
          </w:p>
        </w:tc>
      </w:tr>
      <w:tr w:rsidR="00632CA5" w14:paraId="7BA02460" w14:textId="77777777" w:rsidTr="0016751E">
        <w:trPr>
          <w:trHeight w:val="1"/>
        </w:trPr>
        <w:tc>
          <w:tcPr>
            <w:tcW w:w="43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67F13D98" w14:textId="77777777" w:rsidR="00632CA5" w:rsidRDefault="00632CA5" w:rsidP="00AC7A52">
            <w:pPr>
              <w:tabs>
                <w:tab w:val="left" w:pos="4320"/>
                <w:tab w:val="left" w:pos="8640"/>
              </w:tabs>
              <w:spacing w:after="0" w:line="240" w:lineRule="auto"/>
              <w:rPr>
                <w:rFonts w:ascii="Calibri" w:eastAsia="Calibri" w:hAnsi="Calibri" w:cs="Calibri"/>
              </w:rPr>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2CD4D29A" w14:textId="2A7A551F" w:rsidR="00632CA5" w:rsidRDefault="001B2C0B" w:rsidP="00AC7A52">
            <w:pPr>
              <w:tabs>
                <w:tab w:val="left" w:pos="4320"/>
                <w:tab w:val="left" w:pos="8640"/>
              </w:tabs>
              <w:spacing w:after="0" w:line="240" w:lineRule="auto"/>
              <w:rPr>
                <w:rFonts w:ascii="Times New Roman" w:eastAsia="Calibri" w:hAnsi="Times New Roman" w:cs="Times New Roman"/>
              </w:rPr>
            </w:pPr>
            <w:r>
              <w:rPr>
                <w:rFonts w:ascii="Times New Roman" w:eastAsia="Calibri" w:hAnsi="Times New Roman" w:cs="Times New Roman"/>
              </w:rPr>
              <w:t>Ronald &amp; Michelle Knuth</w:t>
            </w:r>
          </w:p>
        </w:tc>
      </w:tr>
      <w:tr w:rsidR="00632CA5" w14:paraId="76439648" w14:textId="77777777" w:rsidTr="0016751E">
        <w:trPr>
          <w:trHeight w:val="1"/>
        </w:trPr>
        <w:tc>
          <w:tcPr>
            <w:tcW w:w="43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27DFE4C5" w14:textId="77777777" w:rsidR="00632CA5" w:rsidRDefault="00632CA5" w:rsidP="00AC7A52">
            <w:pPr>
              <w:tabs>
                <w:tab w:val="left" w:pos="4320"/>
                <w:tab w:val="left" w:pos="8640"/>
              </w:tabs>
              <w:spacing w:after="0" w:line="240" w:lineRule="auto"/>
              <w:rPr>
                <w:rFonts w:ascii="Calibri" w:eastAsia="Calibri" w:hAnsi="Calibri" w:cs="Calibri"/>
              </w:rPr>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53581C54" w14:textId="77777777" w:rsidR="00632CA5" w:rsidRDefault="00632CA5" w:rsidP="00AC7A52">
            <w:pPr>
              <w:tabs>
                <w:tab w:val="left" w:pos="4320"/>
                <w:tab w:val="left" w:pos="8640"/>
              </w:tabs>
              <w:spacing w:after="0" w:line="240" w:lineRule="auto"/>
              <w:rPr>
                <w:rFonts w:ascii="Times New Roman" w:eastAsia="Calibri" w:hAnsi="Times New Roman" w:cs="Times New Roman"/>
              </w:rPr>
            </w:pPr>
          </w:p>
        </w:tc>
      </w:tr>
    </w:tbl>
    <w:p w14:paraId="489DB9C7" w14:textId="77777777" w:rsidR="007C3526" w:rsidRDefault="007C3526">
      <w:pPr>
        <w:tabs>
          <w:tab w:val="left" w:pos="4320"/>
          <w:tab w:val="left" w:pos="8640"/>
        </w:tabs>
        <w:spacing w:after="0" w:line="240" w:lineRule="auto"/>
        <w:rPr>
          <w:rFonts w:ascii="Times New Roman" w:eastAsia="Times New Roman" w:hAnsi="Times New Roman" w:cs="Times New Roman"/>
          <w:b/>
        </w:rPr>
      </w:pPr>
    </w:p>
    <w:p w14:paraId="65ECCFE6" w14:textId="77777777" w:rsidR="007C3526" w:rsidRDefault="00A477AA">
      <w:pPr>
        <w:tabs>
          <w:tab w:val="left" w:pos="4320"/>
          <w:tab w:val="left" w:pos="8640"/>
        </w:tabs>
        <w:spacing w:after="0" w:line="240" w:lineRule="auto"/>
        <w:rPr>
          <w:rFonts w:ascii="Times New Roman" w:eastAsia="Times New Roman" w:hAnsi="Times New Roman" w:cs="Times New Roman"/>
          <w:b/>
        </w:rPr>
      </w:pPr>
      <w:r>
        <w:rPr>
          <w:rFonts w:ascii="Times New Roman" w:eastAsia="Times New Roman" w:hAnsi="Times New Roman" w:cs="Times New Roman"/>
          <w:b/>
        </w:rPr>
        <w:t>Meeting called to order at 6:0</w:t>
      </w:r>
      <w:r w:rsidR="0016751E">
        <w:rPr>
          <w:rFonts w:ascii="Times New Roman" w:eastAsia="Times New Roman" w:hAnsi="Times New Roman" w:cs="Times New Roman"/>
          <w:b/>
        </w:rPr>
        <w:t>0</w:t>
      </w:r>
      <w:r w:rsidR="002A2F3E">
        <w:rPr>
          <w:rFonts w:ascii="Times New Roman" w:eastAsia="Times New Roman" w:hAnsi="Times New Roman" w:cs="Times New Roman"/>
          <w:b/>
        </w:rPr>
        <w:t xml:space="preserve">p.m. </w:t>
      </w:r>
    </w:p>
    <w:p w14:paraId="48F084C5" w14:textId="577ACA2F" w:rsidR="007C3526" w:rsidRDefault="002A2F3E">
      <w:pPr>
        <w:numPr>
          <w:ilvl w:val="0"/>
          <w:numId w:val="1"/>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sz w:val="24"/>
        </w:rPr>
        <w:t>Due to the high level of safety concerns for large gatherings, GMCD has limited the number of attendants at our GMCD office for the meeting. All other interested parties will use the Zoom Meeting Room.</w:t>
      </w:r>
    </w:p>
    <w:p w14:paraId="4E2247B7" w14:textId="77777777" w:rsidR="007C3526" w:rsidRDefault="007C3526">
      <w:pPr>
        <w:spacing w:after="0" w:line="240" w:lineRule="auto"/>
        <w:rPr>
          <w:rFonts w:ascii="Times New Roman" w:eastAsia="Times New Roman" w:hAnsi="Times New Roman" w:cs="Times New Roman"/>
          <w:b/>
        </w:rPr>
      </w:pPr>
    </w:p>
    <w:p w14:paraId="142622A2" w14:textId="77777777" w:rsidR="007C3526" w:rsidRDefault="002A2F3E">
      <w:pPr>
        <w:spacing w:after="0" w:line="240" w:lineRule="auto"/>
        <w:rPr>
          <w:rFonts w:ascii="Times New Roman" w:eastAsia="Times New Roman" w:hAnsi="Times New Roman" w:cs="Times New Roman"/>
          <w:b/>
        </w:rPr>
      </w:pPr>
      <w:r>
        <w:rPr>
          <w:rFonts w:ascii="Times New Roman" w:eastAsia="Times New Roman" w:hAnsi="Times New Roman" w:cs="Times New Roman"/>
          <w:b/>
        </w:rPr>
        <w:t>Meeting Agenda items not always taken in order that they appear</w:t>
      </w:r>
      <w:r>
        <w:rPr>
          <w:rFonts w:ascii="Times New Roman" w:eastAsia="Times New Roman" w:hAnsi="Times New Roman" w:cs="Times New Roman"/>
          <w:b/>
        </w:rPr>
        <w:tab/>
      </w:r>
    </w:p>
    <w:p w14:paraId="160B4A97" w14:textId="77777777" w:rsidR="007C3526" w:rsidRDefault="007C3526">
      <w:pPr>
        <w:spacing w:after="0" w:line="240" w:lineRule="auto"/>
        <w:rPr>
          <w:rFonts w:ascii="Times New Roman" w:eastAsia="Times New Roman" w:hAnsi="Times New Roman" w:cs="Times New Roman"/>
          <w:b/>
          <w:u w:val="single"/>
        </w:rPr>
      </w:pPr>
    </w:p>
    <w:p w14:paraId="4A393D00" w14:textId="77777777" w:rsidR="007C3526" w:rsidRDefault="002A2F3E">
      <w:pPr>
        <w:spacing w:after="0" w:line="240" w:lineRule="auto"/>
        <w:rPr>
          <w:rFonts w:ascii="Times New Roman" w:eastAsia="Times New Roman" w:hAnsi="Times New Roman" w:cs="Times New Roman"/>
        </w:rPr>
      </w:pPr>
      <w:r>
        <w:rPr>
          <w:rFonts w:ascii="Times New Roman" w:eastAsia="Times New Roman" w:hAnsi="Times New Roman" w:cs="Times New Roman"/>
          <w:b/>
          <w:u w:val="single"/>
        </w:rPr>
        <w:t>Introductions</w:t>
      </w:r>
      <w:r>
        <w:rPr>
          <w:rFonts w:ascii="Times New Roman" w:eastAsia="Times New Roman" w:hAnsi="Times New Roman" w:cs="Times New Roman"/>
        </w:rPr>
        <w:t xml:space="preserve"> </w:t>
      </w:r>
    </w:p>
    <w:p w14:paraId="62C2C6E1" w14:textId="01F7121C" w:rsidR="00C7254B" w:rsidRDefault="00236C63" w:rsidP="00DA640A">
      <w:pPr>
        <w:pStyle w:val="ListParagraph"/>
        <w:numPr>
          <w:ilvl w:val="0"/>
          <w:numId w:val="36"/>
        </w:num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Bud Scully: </w:t>
      </w:r>
      <w:r w:rsidR="004C4271">
        <w:rPr>
          <w:rFonts w:ascii="Times New Roman" w:eastAsia="Times New Roman" w:hAnsi="Times New Roman" w:cs="Times New Roman"/>
        </w:rPr>
        <w:t>N</w:t>
      </w:r>
      <w:r>
        <w:rPr>
          <w:rFonts w:ascii="Times New Roman" w:eastAsia="Times New Roman" w:hAnsi="Times New Roman" w:cs="Times New Roman"/>
        </w:rPr>
        <w:t xml:space="preserve">ew </w:t>
      </w:r>
      <w:r w:rsidR="004C4271">
        <w:rPr>
          <w:rFonts w:ascii="Times New Roman" w:eastAsia="Times New Roman" w:hAnsi="Times New Roman" w:cs="Times New Roman"/>
        </w:rPr>
        <w:t>Superintendent</w:t>
      </w:r>
      <w:r>
        <w:rPr>
          <w:rFonts w:ascii="Times New Roman" w:eastAsia="Times New Roman" w:hAnsi="Times New Roman" w:cs="Times New Roman"/>
        </w:rPr>
        <w:t xml:space="preserve"> for Thompson </w:t>
      </w:r>
      <w:r w:rsidR="00382611">
        <w:rPr>
          <w:rFonts w:ascii="Times New Roman" w:eastAsia="Times New Roman" w:hAnsi="Times New Roman" w:cs="Times New Roman"/>
        </w:rPr>
        <w:t>F</w:t>
      </w:r>
      <w:r>
        <w:rPr>
          <w:rFonts w:ascii="Times New Roman" w:eastAsia="Times New Roman" w:hAnsi="Times New Roman" w:cs="Times New Roman"/>
        </w:rPr>
        <w:t xml:space="preserve">alls </w:t>
      </w:r>
      <w:r w:rsidR="00382611">
        <w:rPr>
          <w:rFonts w:ascii="Times New Roman" w:eastAsia="Times New Roman" w:hAnsi="Times New Roman" w:cs="Times New Roman"/>
        </w:rPr>
        <w:t>S</w:t>
      </w:r>
      <w:r>
        <w:rPr>
          <w:rFonts w:ascii="Times New Roman" w:eastAsia="Times New Roman" w:hAnsi="Times New Roman" w:cs="Times New Roman"/>
        </w:rPr>
        <w:t>chools.</w:t>
      </w:r>
    </w:p>
    <w:p w14:paraId="6554954E" w14:textId="77777777" w:rsidR="007C3526" w:rsidRDefault="002A2F3E">
      <w:pPr>
        <w:keepNext/>
        <w:spacing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Minutes 2020</w:t>
      </w:r>
    </w:p>
    <w:p w14:paraId="468CF05F" w14:textId="69A57E4C" w:rsidR="007C3526" w:rsidRPr="00DA640A" w:rsidRDefault="002A2F3E" w:rsidP="00DA640A">
      <w:pPr>
        <w:numPr>
          <w:ilvl w:val="0"/>
          <w:numId w:val="2"/>
        </w:numPr>
        <w:spacing w:after="120" w:line="240" w:lineRule="auto"/>
        <w:ind w:left="720" w:hanging="360"/>
        <w:rPr>
          <w:rFonts w:ascii="Times New Roman" w:eastAsia="Times New Roman" w:hAnsi="Times New Roman" w:cs="Times New Roman"/>
        </w:rPr>
      </w:pPr>
      <w:r>
        <w:rPr>
          <w:rFonts w:ascii="Times New Roman" w:eastAsia="Times New Roman" w:hAnsi="Times New Roman" w:cs="Times New Roman"/>
        </w:rPr>
        <w:t xml:space="preserve">A motion to approve </w:t>
      </w:r>
      <w:r w:rsidR="00A75509">
        <w:rPr>
          <w:rFonts w:ascii="Times New Roman" w:eastAsia="Times New Roman" w:hAnsi="Times New Roman" w:cs="Times New Roman"/>
        </w:rPr>
        <w:t>December 16</w:t>
      </w:r>
      <w:r w:rsidR="00A75509" w:rsidRPr="00A75509">
        <w:rPr>
          <w:rFonts w:ascii="Times New Roman" w:eastAsia="Times New Roman" w:hAnsi="Times New Roman" w:cs="Times New Roman"/>
          <w:vertAlign w:val="superscript"/>
        </w:rPr>
        <w:t>th</w:t>
      </w:r>
      <w:r w:rsidR="00A75509">
        <w:rPr>
          <w:rFonts w:ascii="Times New Roman" w:eastAsia="Times New Roman" w:hAnsi="Times New Roman" w:cs="Times New Roman"/>
        </w:rPr>
        <w:t>,</w:t>
      </w:r>
      <w:r w:rsidR="001B31EF">
        <w:rPr>
          <w:rFonts w:ascii="Times New Roman" w:eastAsia="Times New Roman" w:hAnsi="Times New Roman" w:cs="Times New Roman"/>
        </w:rPr>
        <w:t xml:space="preserve"> 2020</w:t>
      </w:r>
      <w:r>
        <w:rPr>
          <w:rFonts w:ascii="Times New Roman" w:eastAsia="Times New Roman" w:hAnsi="Times New Roman" w:cs="Times New Roman"/>
        </w:rPr>
        <w:t xml:space="preserve"> meeting minutes as submitted was made</w:t>
      </w:r>
      <w:r w:rsidR="00036165">
        <w:rPr>
          <w:rFonts w:ascii="Times New Roman" w:eastAsia="Times New Roman" w:hAnsi="Times New Roman" w:cs="Times New Roman"/>
        </w:rPr>
        <w:t xml:space="preserve"> </w:t>
      </w:r>
      <w:sdt>
        <w:sdtPr>
          <w:rPr>
            <w:rFonts w:ascii="Times New Roman" w:eastAsia="Times New Roman" w:hAnsi="Times New Roman" w:cs="Times New Roman"/>
          </w:rPr>
          <w:id w:val="-1465492745"/>
          <w:placeholder>
            <w:docPart w:val="DefaultPlaceholder_-1854013440"/>
          </w:placeholder>
        </w:sdtPr>
        <w:sdtEndPr/>
        <w:sdtContent>
          <w:r w:rsidR="00236C63">
            <w:rPr>
              <w:rFonts w:ascii="Times New Roman" w:eastAsia="Times New Roman" w:hAnsi="Times New Roman" w:cs="Times New Roman"/>
            </w:rPr>
            <w:t>Mindy</w:t>
          </w:r>
        </w:sdtContent>
      </w:sdt>
      <w:r w:rsidR="00E055E8">
        <w:rPr>
          <w:rFonts w:ascii="Times New Roman" w:eastAsia="Times New Roman" w:hAnsi="Times New Roman" w:cs="Times New Roman"/>
        </w:rPr>
        <w:t xml:space="preserve"> by, </w:t>
      </w:r>
      <w:r>
        <w:rPr>
          <w:rFonts w:ascii="Times New Roman" w:eastAsia="Times New Roman" w:hAnsi="Times New Roman" w:cs="Times New Roman"/>
        </w:rPr>
        <w:t>2</w:t>
      </w:r>
      <w:r>
        <w:rPr>
          <w:rFonts w:ascii="Times New Roman" w:eastAsia="Times New Roman" w:hAnsi="Times New Roman" w:cs="Times New Roman"/>
          <w:vertAlign w:val="superscript"/>
        </w:rPr>
        <w:t>nd</w:t>
      </w:r>
      <w:r>
        <w:rPr>
          <w:rFonts w:ascii="Times New Roman" w:eastAsia="Times New Roman" w:hAnsi="Times New Roman" w:cs="Times New Roman"/>
        </w:rPr>
        <w:t xml:space="preserve"> by </w:t>
      </w:r>
      <w:sdt>
        <w:sdtPr>
          <w:rPr>
            <w:rFonts w:ascii="Times New Roman" w:eastAsia="Times New Roman" w:hAnsi="Times New Roman" w:cs="Times New Roman"/>
          </w:rPr>
          <w:id w:val="533930655"/>
          <w:placeholder>
            <w:docPart w:val="DefaultPlaceholder_-1854013440"/>
          </w:placeholder>
        </w:sdtPr>
        <w:sdtEndPr/>
        <w:sdtContent>
          <w:r w:rsidR="00236C63">
            <w:rPr>
              <w:rFonts w:ascii="Times New Roman" w:eastAsia="Times New Roman" w:hAnsi="Times New Roman" w:cs="Times New Roman"/>
            </w:rPr>
            <w:t>Sean</w:t>
          </w:r>
        </w:sdtContent>
      </w:sdt>
      <w:r>
        <w:rPr>
          <w:rFonts w:ascii="Times New Roman" w:eastAsia="Times New Roman" w:hAnsi="Times New Roman" w:cs="Times New Roman"/>
        </w:rPr>
        <w:t>, motion carried.</w:t>
      </w:r>
    </w:p>
    <w:p w14:paraId="27EE345F" w14:textId="77777777" w:rsidR="007C3526" w:rsidRDefault="002A2F3E">
      <w:pPr>
        <w:keepNext/>
        <w:spacing w:after="0" w:line="240" w:lineRule="auto"/>
        <w:rPr>
          <w:rFonts w:ascii="Times New Roman" w:eastAsia="Times New Roman" w:hAnsi="Times New Roman" w:cs="Times New Roman"/>
          <w:u w:val="single"/>
        </w:rPr>
      </w:pPr>
      <w:r>
        <w:rPr>
          <w:rFonts w:ascii="Times New Roman" w:eastAsia="Times New Roman" w:hAnsi="Times New Roman" w:cs="Times New Roman"/>
          <w:b/>
          <w:u w:val="single"/>
        </w:rPr>
        <w:t>Financial Report</w:t>
      </w:r>
    </w:p>
    <w:p w14:paraId="785BDB67" w14:textId="57F48251" w:rsidR="007C3526" w:rsidRDefault="002A2F3E">
      <w:pPr>
        <w:numPr>
          <w:ilvl w:val="0"/>
          <w:numId w:val="3"/>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The financial report was sent to all Supervisor prior to the meeting</w:t>
      </w:r>
      <w:r w:rsidR="004C4271">
        <w:rPr>
          <w:rFonts w:ascii="Times New Roman" w:eastAsia="Times New Roman" w:hAnsi="Times New Roman" w:cs="Times New Roman"/>
        </w:rPr>
        <w:t>.</w:t>
      </w:r>
      <w:r>
        <w:rPr>
          <w:rFonts w:ascii="Times New Roman" w:eastAsia="Times New Roman" w:hAnsi="Times New Roman" w:cs="Times New Roman"/>
        </w:rPr>
        <w:t xml:space="preserve"> </w:t>
      </w:r>
    </w:p>
    <w:p w14:paraId="76FCF5C7" w14:textId="4767753C" w:rsidR="007C3526" w:rsidRDefault="002A2F3E">
      <w:pPr>
        <w:numPr>
          <w:ilvl w:val="0"/>
          <w:numId w:val="3"/>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 xml:space="preserve">A motion to approve the financial report for last period was made by </w:t>
      </w:r>
      <w:sdt>
        <w:sdtPr>
          <w:rPr>
            <w:rFonts w:ascii="Times New Roman" w:eastAsia="Times New Roman" w:hAnsi="Times New Roman" w:cs="Times New Roman"/>
          </w:rPr>
          <w:id w:val="833883286"/>
          <w:placeholder>
            <w:docPart w:val="DefaultPlaceholder_-1854013440"/>
          </w:placeholder>
        </w:sdtPr>
        <w:sdtEndPr/>
        <w:sdtContent>
          <w:r w:rsidR="004C4271">
            <w:rPr>
              <w:rFonts w:ascii="Times New Roman" w:eastAsia="Times New Roman" w:hAnsi="Times New Roman" w:cs="Times New Roman"/>
            </w:rPr>
            <w:t>Sean</w:t>
          </w:r>
        </w:sdtContent>
      </w:sdt>
      <w:r>
        <w:rPr>
          <w:rFonts w:ascii="Times New Roman" w:eastAsia="Times New Roman" w:hAnsi="Times New Roman" w:cs="Times New Roman"/>
        </w:rPr>
        <w:t>, 2</w:t>
      </w:r>
      <w:r>
        <w:rPr>
          <w:rFonts w:ascii="Times New Roman" w:eastAsia="Times New Roman" w:hAnsi="Times New Roman" w:cs="Times New Roman"/>
          <w:vertAlign w:val="superscript"/>
        </w:rPr>
        <w:t>nd</w:t>
      </w:r>
      <w:r>
        <w:rPr>
          <w:rFonts w:ascii="Times New Roman" w:eastAsia="Times New Roman" w:hAnsi="Times New Roman" w:cs="Times New Roman"/>
        </w:rPr>
        <w:t xml:space="preserve"> by </w:t>
      </w:r>
      <w:sdt>
        <w:sdtPr>
          <w:rPr>
            <w:rFonts w:ascii="Times New Roman" w:eastAsia="Times New Roman" w:hAnsi="Times New Roman" w:cs="Times New Roman"/>
          </w:rPr>
          <w:id w:val="-1455397036"/>
          <w:placeholder>
            <w:docPart w:val="DefaultPlaceholder_-1854013440"/>
          </w:placeholder>
        </w:sdtPr>
        <w:sdtEndPr/>
        <w:sdtContent>
          <w:r w:rsidR="004C4271">
            <w:rPr>
              <w:rFonts w:ascii="Times New Roman" w:eastAsia="Times New Roman" w:hAnsi="Times New Roman" w:cs="Times New Roman"/>
            </w:rPr>
            <w:t>Terry</w:t>
          </w:r>
        </w:sdtContent>
      </w:sdt>
      <w:r>
        <w:rPr>
          <w:rFonts w:ascii="Times New Roman" w:eastAsia="Times New Roman" w:hAnsi="Times New Roman" w:cs="Times New Roman"/>
        </w:rPr>
        <w:t xml:space="preserve"> motion `carried.</w:t>
      </w:r>
    </w:p>
    <w:p w14:paraId="616DBAC4" w14:textId="2A3FCEC1" w:rsidR="007C3526" w:rsidRDefault="002A2F3E">
      <w:pPr>
        <w:numPr>
          <w:ilvl w:val="0"/>
          <w:numId w:val="3"/>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 xml:space="preserve">A motion to approve all invoices for </w:t>
      </w:r>
      <w:r w:rsidR="00A75509">
        <w:rPr>
          <w:rFonts w:ascii="Times New Roman" w:eastAsia="Times New Roman" w:hAnsi="Times New Roman" w:cs="Times New Roman"/>
        </w:rPr>
        <w:t>January 2021</w:t>
      </w:r>
      <w:r>
        <w:rPr>
          <w:rFonts w:ascii="Times New Roman" w:eastAsia="Times New Roman" w:hAnsi="Times New Roman" w:cs="Times New Roman"/>
        </w:rPr>
        <w:t xml:space="preserve"> was made by </w:t>
      </w:r>
      <w:sdt>
        <w:sdtPr>
          <w:rPr>
            <w:rFonts w:ascii="Times New Roman" w:eastAsia="Times New Roman" w:hAnsi="Times New Roman" w:cs="Times New Roman"/>
          </w:rPr>
          <w:id w:val="912123178"/>
          <w:placeholder>
            <w:docPart w:val="DefaultPlaceholder_-1854013440"/>
          </w:placeholder>
        </w:sdtPr>
        <w:sdtEndPr/>
        <w:sdtContent>
          <w:r w:rsidR="004C4271">
            <w:rPr>
              <w:rFonts w:ascii="Times New Roman" w:eastAsia="Times New Roman" w:hAnsi="Times New Roman" w:cs="Times New Roman"/>
            </w:rPr>
            <w:t>Mindy</w:t>
          </w:r>
        </w:sdtContent>
      </w:sdt>
      <w:r>
        <w:rPr>
          <w:rFonts w:ascii="Times New Roman" w:eastAsia="Times New Roman" w:hAnsi="Times New Roman" w:cs="Times New Roman"/>
        </w:rPr>
        <w:t>, 2</w:t>
      </w:r>
      <w:r>
        <w:rPr>
          <w:rFonts w:ascii="Times New Roman" w:eastAsia="Times New Roman" w:hAnsi="Times New Roman" w:cs="Times New Roman"/>
          <w:vertAlign w:val="superscript"/>
        </w:rPr>
        <w:t>nd</w:t>
      </w:r>
      <w:r>
        <w:rPr>
          <w:rFonts w:ascii="Times New Roman" w:eastAsia="Times New Roman" w:hAnsi="Times New Roman" w:cs="Times New Roman"/>
        </w:rPr>
        <w:t xml:space="preserve"> </w:t>
      </w:r>
      <w:r w:rsidR="00907832">
        <w:rPr>
          <w:rFonts w:ascii="Times New Roman" w:eastAsia="Times New Roman" w:hAnsi="Times New Roman" w:cs="Times New Roman"/>
        </w:rPr>
        <w:t xml:space="preserve">by </w:t>
      </w:r>
      <w:sdt>
        <w:sdtPr>
          <w:rPr>
            <w:rFonts w:ascii="Times New Roman" w:eastAsia="Times New Roman" w:hAnsi="Times New Roman" w:cs="Times New Roman"/>
          </w:rPr>
          <w:id w:val="904267361"/>
          <w:placeholder>
            <w:docPart w:val="DefaultPlaceholder_-1854013440"/>
          </w:placeholder>
        </w:sdtPr>
        <w:sdtEndPr/>
        <w:sdtContent>
          <w:r w:rsidR="004C4271">
            <w:rPr>
              <w:rFonts w:ascii="Times New Roman" w:eastAsia="Times New Roman" w:hAnsi="Times New Roman" w:cs="Times New Roman"/>
            </w:rPr>
            <w:t>Terry</w:t>
          </w:r>
        </w:sdtContent>
      </w:sdt>
      <w:r w:rsidR="00907832">
        <w:rPr>
          <w:rFonts w:ascii="Times New Roman" w:eastAsia="Times New Roman" w:hAnsi="Times New Roman" w:cs="Times New Roman"/>
        </w:rPr>
        <w:t>,</w:t>
      </w:r>
      <w:r>
        <w:rPr>
          <w:rFonts w:ascii="Times New Roman" w:eastAsia="Times New Roman" w:hAnsi="Times New Roman" w:cs="Times New Roman"/>
        </w:rPr>
        <w:t xml:space="preserve"> motion carried.</w:t>
      </w:r>
    </w:p>
    <w:p w14:paraId="49A2EB90" w14:textId="77777777" w:rsidR="007C3526" w:rsidRDefault="007C3526">
      <w:pPr>
        <w:spacing w:after="0" w:line="240" w:lineRule="auto"/>
        <w:rPr>
          <w:rFonts w:ascii="Times New Roman" w:eastAsia="Times New Roman" w:hAnsi="Times New Roman" w:cs="Times New Roman"/>
          <w:b/>
          <w:u w:val="single"/>
        </w:rPr>
      </w:pPr>
    </w:p>
    <w:p w14:paraId="0A33BE8B" w14:textId="77777777" w:rsidR="007C3526" w:rsidRDefault="002A2F3E">
      <w:pPr>
        <w:spacing w:after="0" w:line="240" w:lineRule="auto"/>
        <w:rPr>
          <w:rFonts w:ascii="Times New Roman" w:eastAsia="Times New Roman" w:hAnsi="Times New Roman" w:cs="Times New Roman"/>
        </w:rPr>
      </w:pPr>
      <w:r>
        <w:rPr>
          <w:rFonts w:ascii="Times New Roman" w:eastAsia="Times New Roman" w:hAnsi="Times New Roman" w:cs="Times New Roman"/>
          <w:b/>
          <w:u w:val="single"/>
        </w:rPr>
        <w:t>Administrator’s Report:</w:t>
      </w:r>
    </w:p>
    <w:p w14:paraId="554AF266" w14:textId="322C7FE7" w:rsidR="00BD49EB" w:rsidRDefault="00A75509" w:rsidP="001C19EA">
      <w:pPr>
        <w:spacing w:after="0" w:line="240" w:lineRule="auto"/>
        <w:ind w:left="360"/>
        <w:rPr>
          <w:rFonts w:ascii="Times New Roman" w:eastAsia="Times New Roman" w:hAnsi="Times New Roman" w:cs="Times New Roman"/>
        </w:rPr>
      </w:pPr>
      <w:r>
        <w:rPr>
          <w:rFonts w:ascii="Times New Roman" w:eastAsia="Times New Roman" w:hAnsi="Times New Roman" w:cs="Times New Roman"/>
        </w:rPr>
        <w:t>Election of Officers</w:t>
      </w:r>
    </w:p>
    <w:p w14:paraId="44F9A2C5" w14:textId="61DC7419" w:rsidR="00C62194" w:rsidRDefault="0013637B" w:rsidP="00FB2B2E">
      <w:pPr>
        <w:pStyle w:val="ListParagraph"/>
        <w:numPr>
          <w:ilvl w:val="0"/>
          <w:numId w:val="36"/>
        </w:numPr>
        <w:spacing w:after="0" w:line="240" w:lineRule="auto"/>
        <w:rPr>
          <w:rFonts w:ascii="Times New Roman" w:eastAsia="Times New Roman" w:hAnsi="Times New Roman" w:cs="Times New Roman"/>
        </w:rPr>
      </w:pPr>
      <w:bookmarkStart w:id="0" w:name="_Hlk59089671"/>
      <w:r w:rsidRPr="0013637B">
        <w:rPr>
          <w:rFonts w:ascii="Times New Roman" w:hAnsi="Times New Roman" w:cs="Times New Roman"/>
        </w:rPr>
        <w:t>A motion to keep the same slate for Chairman and Vice Chairman as 20</w:t>
      </w:r>
      <w:r>
        <w:rPr>
          <w:rFonts w:ascii="Times New Roman" w:hAnsi="Times New Roman" w:cs="Times New Roman"/>
        </w:rPr>
        <w:t>20</w:t>
      </w:r>
      <w:r w:rsidRPr="0013637B">
        <w:rPr>
          <w:rFonts w:ascii="Times New Roman" w:hAnsi="Times New Roman" w:cs="Times New Roman"/>
        </w:rPr>
        <w:t xml:space="preserve"> was made by </w:t>
      </w:r>
      <w:sdt>
        <w:sdtPr>
          <w:rPr>
            <w:rFonts w:ascii="Times New Roman" w:hAnsi="Times New Roman" w:cs="Times New Roman"/>
          </w:rPr>
          <w:id w:val="-1778712654"/>
          <w:placeholder>
            <w:docPart w:val="DefaultPlaceholder_-1854013440"/>
          </w:placeholder>
        </w:sdtPr>
        <w:sdtEndPr/>
        <w:sdtContent>
          <w:r w:rsidR="004C4271">
            <w:rPr>
              <w:rFonts w:ascii="Times New Roman" w:hAnsi="Times New Roman" w:cs="Times New Roman"/>
            </w:rPr>
            <w:t>Mindy</w:t>
          </w:r>
        </w:sdtContent>
      </w:sdt>
      <w:r w:rsidRPr="0013637B">
        <w:rPr>
          <w:rFonts w:ascii="Times New Roman" w:hAnsi="Times New Roman" w:cs="Times New Roman"/>
        </w:rPr>
        <w:t>, 2</w:t>
      </w:r>
      <w:r w:rsidRPr="0013637B">
        <w:rPr>
          <w:rFonts w:ascii="Times New Roman" w:hAnsi="Times New Roman" w:cs="Times New Roman"/>
          <w:vertAlign w:val="superscript"/>
        </w:rPr>
        <w:t>nd</w:t>
      </w:r>
      <w:r w:rsidRPr="0013637B">
        <w:rPr>
          <w:rFonts w:ascii="Times New Roman" w:hAnsi="Times New Roman" w:cs="Times New Roman"/>
        </w:rPr>
        <w:t xml:space="preserve"> by </w:t>
      </w:r>
      <w:sdt>
        <w:sdtPr>
          <w:rPr>
            <w:rFonts w:ascii="Times New Roman" w:hAnsi="Times New Roman" w:cs="Times New Roman"/>
          </w:rPr>
          <w:id w:val="334124006"/>
          <w:placeholder>
            <w:docPart w:val="DefaultPlaceholder_-1854013440"/>
          </w:placeholder>
        </w:sdtPr>
        <w:sdtEndPr/>
        <w:sdtContent>
          <w:r w:rsidR="00D637EA">
            <w:rPr>
              <w:rFonts w:ascii="Times New Roman" w:hAnsi="Times New Roman" w:cs="Times New Roman"/>
            </w:rPr>
            <w:t>Sean</w:t>
          </w:r>
        </w:sdtContent>
      </w:sdt>
      <w:r w:rsidRPr="0013637B">
        <w:rPr>
          <w:rFonts w:ascii="Times New Roman" w:hAnsi="Times New Roman" w:cs="Times New Roman"/>
        </w:rPr>
        <w:t>, motion carried</w:t>
      </w:r>
      <w:r w:rsidR="00FB2B2E" w:rsidRPr="0013637B">
        <w:rPr>
          <w:rFonts w:ascii="Times New Roman" w:eastAsia="Times New Roman" w:hAnsi="Times New Roman" w:cs="Times New Roman"/>
        </w:rPr>
        <w:t>.</w:t>
      </w:r>
      <w:bookmarkEnd w:id="0"/>
    </w:p>
    <w:p w14:paraId="615ED3C6" w14:textId="574CB739" w:rsidR="00B36BDA" w:rsidRPr="0013637B" w:rsidRDefault="00B36BDA" w:rsidP="00FB2B2E">
      <w:pPr>
        <w:pStyle w:val="ListParagraph"/>
        <w:numPr>
          <w:ilvl w:val="0"/>
          <w:numId w:val="36"/>
        </w:numPr>
        <w:spacing w:after="0" w:line="240" w:lineRule="auto"/>
        <w:rPr>
          <w:rFonts w:ascii="Times New Roman" w:eastAsia="Times New Roman" w:hAnsi="Times New Roman" w:cs="Times New Roman"/>
        </w:rPr>
      </w:pPr>
      <w:r>
        <w:rPr>
          <w:rFonts w:ascii="Times New Roman" w:hAnsi="Times New Roman" w:cs="Times New Roman"/>
        </w:rPr>
        <w:t xml:space="preserve">A motion to appoint Edward Bud Scully to the </w:t>
      </w:r>
      <w:r w:rsidR="00382611">
        <w:rPr>
          <w:rFonts w:ascii="Times New Roman" w:hAnsi="Times New Roman" w:cs="Times New Roman"/>
        </w:rPr>
        <w:t xml:space="preserve">open </w:t>
      </w:r>
      <w:r>
        <w:rPr>
          <w:rFonts w:ascii="Times New Roman" w:hAnsi="Times New Roman" w:cs="Times New Roman"/>
        </w:rPr>
        <w:t xml:space="preserve">Supervisors position </w:t>
      </w:r>
      <w:r w:rsidR="00382611">
        <w:rPr>
          <w:rFonts w:ascii="Times New Roman" w:hAnsi="Times New Roman" w:cs="Times New Roman"/>
        </w:rPr>
        <w:t xml:space="preserve">was made by </w:t>
      </w:r>
      <w:r>
        <w:rPr>
          <w:rFonts w:ascii="Times New Roman" w:hAnsi="Times New Roman" w:cs="Times New Roman"/>
        </w:rPr>
        <w:t>Mindy</w:t>
      </w:r>
      <w:r w:rsidR="00382611">
        <w:rPr>
          <w:rFonts w:ascii="Times New Roman" w:hAnsi="Times New Roman" w:cs="Times New Roman"/>
        </w:rPr>
        <w:t>, 2</w:t>
      </w:r>
      <w:r w:rsidR="00382611" w:rsidRPr="00382611">
        <w:rPr>
          <w:rFonts w:ascii="Times New Roman" w:hAnsi="Times New Roman" w:cs="Times New Roman"/>
          <w:vertAlign w:val="superscript"/>
        </w:rPr>
        <w:t>nd</w:t>
      </w:r>
      <w:r w:rsidR="00382611">
        <w:rPr>
          <w:rFonts w:ascii="Times New Roman" w:hAnsi="Times New Roman" w:cs="Times New Roman"/>
        </w:rPr>
        <w:t xml:space="preserve"> by</w:t>
      </w:r>
      <w:r w:rsidR="00C73614">
        <w:rPr>
          <w:rFonts w:ascii="Times New Roman" w:hAnsi="Times New Roman" w:cs="Times New Roman"/>
        </w:rPr>
        <w:t xml:space="preserve"> </w:t>
      </w:r>
      <w:r>
        <w:rPr>
          <w:rFonts w:ascii="Times New Roman" w:hAnsi="Times New Roman" w:cs="Times New Roman"/>
        </w:rPr>
        <w:t>Terry</w:t>
      </w:r>
      <w:r w:rsidR="00382611">
        <w:rPr>
          <w:rFonts w:ascii="Times New Roman" w:hAnsi="Times New Roman" w:cs="Times New Roman"/>
        </w:rPr>
        <w:t>, motion carried.</w:t>
      </w:r>
    </w:p>
    <w:p w14:paraId="5F500156" w14:textId="00A91124" w:rsidR="002456C4" w:rsidRDefault="0013637B" w:rsidP="002456C4">
      <w:pPr>
        <w:spacing w:after="0" w:line="240" w:lineRule="auto"/>
        <w:ind w:left="360"/>
        <w:rPr>
          <w:rFonts w:ascii="Times New Roman" w:eastAsia="Times New Roman" w:hAnsi="Times New Roman" w:cs="Times New Roman"/>
        </w:rPr>
      </w:pPr>
      <w:r>
        <w:rPr>
          <w:rFonts w:ascii="Times New Roman" w:eastAsia="Times New Roman" w:hAnsi="Times New Roman" w:cs="Times New Roman"/>
        </w:rPr>
        <w:t>Approval to sponsor Simms Meander Avista Grant</w:t>
      </w:r>
    </w:p>
    <w:p w14:paraId="21C9027C" w14:textId="5336A07B" w:rsidR="002456C4" w:rsidRDefault="001C19EA" w:rsidP="00DA640A">
      <w:pPr>
        <w:pStyle w:val="ListParagraph"/>
        <w:numPr>
          <w:ilvl w:val="0"/>
          <w:numId w:val="28"/>
        </w:num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motion to </w:t>
      </w:r>
      <w:r w:rsidR="0013637B">
        <w:rPr>
          <w:rFonts w:ascii="Times New Roman" w:eastAsia="Times New Roman" w:hAnsi="Times New Roman" w:cs="Times New Roman"/>
        </w:rPr>
        <w:t xml:space="preserve">sponsor the Avista Simms Meander grant was made by </w:t>
      </w:r>
      <w:sdt>
        <w:sdtPr>
          <w:rPr>
            <w:rFonts w:ascii="Times New Roman" w:eastAsia="Times New Roman" w:hAnsi="Times New Roman" w:cs="Times New Roman"/>
          </w:rPr>
          <w:id w:val="-2022227544"/>
          <w:placeholder>
            <w:docPart w:val="DefaultPlaceholder_-1854013440"/>
          </w:placeholder>
        </w:sdtPr>
        <w:sdtEndPr/>
        <w:sdtContent>
          <w:r w:rsidR="00D637EA">
            <w:rPr>
              <w:rFonts w:ascii="Times New Roman" w:eastAsia="Times New Roman" w:hAnsi="Times New Roman" w:cs="Times New Roman"/>
            </w:rPr>
            <w:t>Mindy</w:t>
          </w:r>
        </w:sdtContent>
      </w:sdt>
      <w:r w:rsidR="0013637B">
        <w:rPr>
          <w:rFonts w:ascii="Times New Roman" w:eastAsia="Times New Roman" w:hAnsi="Times New Roman" w:cs="Times New Roman"/>
        </w:rPr>
        <w:t>, 2</w:t>
      </w:r>
      <w:r w:rsidR="0013637B" w:rsidRPr="0013637B">
        <w:rPr>
          <w:rFonts w:ascii="Times New Roman" w:eastAsia="Times New Roman" w:hAnsi="Times New Roman" w:cs="Times New Roman"/>
          <w:vertAlign w:val="superscript"/>
        </w:rPr>
        <w:t>nd</w:t>
      </w:r>
      <w:r w:rsidR="0013637B">
        <w:rPr>
          <w:rFonts w:ascii="Times New Roman" w:eastAsia="Times New Roman" w:hAnsi="Times New Roman" w:cs="Times New Roman"/>
        </w:rPr>
        <w:t xml:space="preserve"> by </w:t>
      </w:r>
      <w:sdt>
        <w:sdtPr>
          <w:rPr>
            <w:rFonts w:ascii="Times New Roman" w:eastAsia="Times New Roman" w:hAnsi="Times New Roman" w:cs="Times New Roman"/>
          </w:rPr>
          <w:id w:val="402032215"/>
          <w:placeholder>
            <w:docPart w:val="DefaultPlaceholder_-1854013440"/>
          </w:placeholder>
        </w:sdtPr>
        <w:sdtEndPr/>
        <w:sdtContent>
          <w:r w:rsidR="00D637EA">
            <w:rPr>
              <w:rFonts w:ascii="Times New Roman" w:eastAsia="Times New Roman" w:hAnsi="Times New Roman" w:cs="Times New Roman"/>
            </w:rPr>
            <w:t>Terry</w:t>
          </w:r>
        </w:sdtContent>
      </w:sdt>
      <w:r w:rsidR="0013637B">
        <w:rPr>
          <w:rFonts w:ascii="Times New Roman" w:eastAsia="Times New Roman" w:hAnsi="Times New Roman" w:cs="Times New Roman"/>
        </w:rPr>
        <w:t>, motion carried</w:t>
      </w:r>
      <w:r w:rsidR="00D637EA">
        <w:rPr>
          <w:rFonts w:ascii="Times New Roman" w:eastAsia="Times New Roman" w:hAnsi="Times New Roman" w:cs="Times New Roman"/>
        </w:rPr>
        <w:t>.</w:t>
      </w:r>
    </w:p>
    <w:p w14:paraId="3D646C44" w14:textId="27DD2734" w:rsidR="00D637EA" w:rsidRDefault="00D637EA" w:rsidP="00DA640A">
      <w:pPr>
        <w:pStyle w:val="ListParagraph"/>
        <w:numPr>
          <w:ilvl w:val="0"/>
          <w:numId w:val="28"/>
        </w:numPr>
        <w:spacing w:after="0" w:line="240" w:lineRule="auto"/>
        <w:rPr>
          <w:rFonts w:ascii="Times New Roman" w:eastAsia="Times New Roman" w:hAnsi="Times New Roman" w:cs="Times New Roman"/>
        </w:rPr>
      </w:pPr>
      <w:r>
        <w:rPr>
          <w:rFonts w:ascii="Times New Roman" w:eastAsia="Times New Roman" w:hAnsi="Times New Roman" w:cs="Times New Roman"/>
        </w:rPr>
        <w:t>One Supervisor Abstained</w:t>
      </w:r>
    </w:p>
    <w:p w14:paraId="582E3B54" w14:textId="2426C7DB" w:rsidR="0013637B" w:rsidRDefault="0013637B" w:rsidP="0013637B">
      <w:pPr>
        <w:spacing w:after="0" w:line="240" w:lineRule="auto"/>
        <w:ind w:left="360"/>
        <w:rPr>
          <w:rFonts w:ascii="Times New Roman" w:eastAsia="Times New Roman" w:hAnsi="Times New Roman" w:cs="Times New Roman"/>
        </w:rPr>
      </w:pPr>
      <w:r>
        <w:rPr>
          <w:rFonts w:ascii="Times New Roman" w:eastAsia="Times New Roman" w:hAnsi="Times New Roman" w:cs="Times New Roman"/>
        </w:rPr>
        <w:t>Annual plan of operations</w:t>
      </w:r>
    </w:p>
    <w:p w14:paraId="202431C8" w14:textId="03CDE428" w:rsidR="0013637B" w:rsidRDefault="0013637B" w:rsidP="0013637B">
      <w:pPr>
        <w:pStyle w:val="ListParagraph"/>
        <w:numPr>
          <w:ilvl w:val="0"/>
          <w:numId w:val="28"/>
        </w:num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Remove choosing 310’s for consideration and adding </w:t>
      </w:r>
      <w:r w:rsidR="00382611">
        <w:rPr>
          <w:rFonts w:ascii="Times New Roman" w:eastAsia="Times New Roman" w:hAnsi="Times New Roman" w:cs="Times New Roman"/>
        </w:rPr>
        <w:t xml:space="preserve">good </w:t>
      </w:r>
      <w:r>
        <w:rPr>
          <w:rFonts w:ascii="Times New Roman" w:eastAsia="Times New Roman" w:hAnsi="Times New Roman" w:cs="Times New Roman"/>
        </w:rPr>
        <w:t>example 310’s to the website.</w:t>
      </w:r>
    </w:p>
    <w:p w14:paraId="7ECDD2F4" w14:textId="5037584C" w:rsidR="0013637B" w:rsidRDefault="0013637B" w:rsidP="0013637B">
      <w:pPr>
        <w:pStyle w:val="ListParagraph"/>
        <w:numPr>
          <w:ilvl w:val="0"/>
          <w:numId w:val="28"/>
        </w:num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motion to accept the </w:t>
      </w:r>
      <w:r w:rsidR="00382611">
        <w:rPr>
          <w:rFonts w:ascii="Times New Roman" w:eastAsia="Times New Roman" w:hAnsi="Times New Roman" w:cs="Times New Roman"/>
        </w:rPr>
        <w:t>a</w:t>
      </w:r>
      <w:r>
        <w:rPr>
          <w:rFonts w:ascii="Times New Roman" w:eastAsia="Times New Roman" w:hAnsi="Times New Roman" w:cs="Times New Roman"/>
        </w:rPr>
        <w:t xml:space="preserve">nnual plan with the listed modifications was made by </w:t>
      </w:r>
      <w:sdt>
        <w:sdtPr>
          <w:rPr>
            <w:rFonts w:ascii="Times New Roman" w:eastAsia="Times New Roman" w:hAnsi="Times New Roman" w:cs="Times New Roman"/>
          </w:rPr>
          <w:id w:val="-129866156"/>
          <w:placeholder>
            <w:docPart w:val="DefaultPlaceholder_-1854013440"/>
          </w:placeholder>
        </w:sdtPr>
        <w:sdtEndPr/>
        <w:sdtContent>
          <w:r w:rsidR="00A65C97">
            <w:rPr>
              <w:rFonts w:ascii="Times New Roman" w:eastAsia="Times New Roman" w:hAnsi="Times New Roman" w:cs="Times New Roman"/>
            </w:rPr>
            <w:t>Sean</w:t>
          </w:r>
        </w:sdtContent>
      </w:sdt>
      <w:r>
        <w:rPr>
          <w:rFonts w:ascii="Times New Roman" w:eastAsia="Times New Roman" w:hAnsi="Times New Roman" w:cs="Times New Roman"/>
        </w:rPr>
        <w:t>, 2</w:t>
      </w:r>
      <w:r w:rsidRPr="0013637B">
        <w:rPr>
          <w:rFonts w:ascii="Times New Roman" w:eastAsia="Times New Roman" w:hAnsi="Times New Roman" w:cs="Times New Roman"/>
          <w:vertAlign w:val="superscript"/>
        </w:rPr>
        <w:t>nd</w:t>
      </w:r>
      <w:r>
        <w:rPr>
          <w:rFonts w:ascii="Times New Roman" w:eastAsia="Times New Roman" w:hAnsi="Times New Roman" w:cs="Times New Roman"/>
        </w:rPr>
        <w:t xml:space="preserve"> by </w:t>
      </w:r>
      <w:sdt>
        <w:sdtPr>
          <w:rPr>
            <w:rFonts w:ascii="Times New Roman" w:eastAsia="Times New Roman" w:hAnsi="Times New Roman" w:cs="Times New Roman"/>
          </w:rPr>
          <w:id w:val="1962229718"/>
          <w:placeholder>
            <w:docPart w:val="DefaultPlaceholder_-1854013440"/>
          </w:placeholder>
        </w:sdtPr>
        <w:sdtEndPr/>
        <w:sdtContent>
          <w:r w:rsidR="00A65C97">
            <w:rPr>
              <w:rFonts w:ascii="Times New Roman" w:eastAsia="Times New Roman" w:hAnsi="Times New Roman" w:cs="Times New Roman"/>
            </w:rPr>
            <w:t>Terry</w:t>
          </w:r>
        </w:sdtContent>
      </w:sdt>
      <w:r>
        <w:rPr>
          <w:rFonts w:ascii="Times New Roman" w:eastAsia="Times New Roman" w:hAnsi="Times New Roman" w:cs="Times New Roman"/>
        </w:rPr>
        <w:t>, motion carried.</w:t>
      </w:r>
    </w:p>
    <w:p w14:paraId="588809EF" w14:textId="671F63BC" w:rsidR="0013637B" w:rsidRDefault="0013637B" w:rsidP="0013637B">
      <w:pPr>
        <w:spacing w:after="120" w:line="240" w:lineRule="auto"/>
        <w:ind w:left="360"/>
        <w:rPr>
          <w:rFonts w:ascii="Times New Roman" w:eastAsia="Times New Roman" w:hAnsi="Times New Roman" w:cs="Times New Roman"/>
        </w:rPr>
      </w:pPr>
      <w:r>
        <w:rPr>
          <w:rFonts w:ascii="Times New Roman" w:eastAsia="Times New Roman" w:hAnsi="Times New Roman" w:cs="Times New Roman"/>
        </w:rPr>
        <w:t xml:space="preserve">Phone List Update is still in progress. It will be completed by next </w:t>
      </w:r>
      <w:r w:rsidR="00944BB0">
        <w:rPr>
          <w:rFonts w:ascii="Times New Roman" w:eastAsia="Times New Roman" w:hAnsi="Times New Roman" w:cs="Times New Roman"/>
        </w:rPr>
        <w:t>month’s</w:t>
      </w:r>
      <w:r>
        <w:rPr>
          <w:rFonts w:ascii="Times New Roman" w:eastAsia="Times New Roman" w:hAnsi="Times New Roman" w:cs="Times New Roman"/>
        </w:rPr>
        <w:t xml:space="preserve"> meeting</w:t>
      </w:r>
    </w:p>
    <w:p w14:paraId="2324F938" w14:textId="0F5B2646" w:rsidR="0013637B" w:rsidRDefault="0013637B" w:rsidP="0013637B">
      <w:pPr>
        <w:spacing w:after="120" w:line="240" w:lineRule="auto"/>
        <w:ind w:left="360"/>
        <w:rPr>
          <w:rFonts w:ascii="Times New Roman" w:eastAsia="Times New Roman" w:hAnsi="Times New Roman" w:cs="Times New Roman"/>
        </w:rPr>
      </w:pPr>
      <w:r>
        <w:rPr>
          <w:rFonts w:ascii="Times New Roman" w:eastAsia="Times New Roman" w:hAnsi="Times New Roman" w:cs="Times New Roman"/>
        </w:rPr>
        <w:t>New 2021 mileage rate is .56 cents per mile</w:t>
      </w:r>
      <w:r w:rsidR="00E4662D">
        <w:rPr>
          <w:rFonts w:ascii="Times New Roman" w:eastAsia="Times New Roman" w:hAnsi="Times New Roman" w:cs="Times New Roman"/>
        </w:rPr>
        <w:t>.</w:t>
      </w:r>
    </w:p>
    <w:p w14:paraId="7F400EDA" w14:textId="3D02D34E" w:rsidR="0013637B" w:rsidRDefault="0013637B" w:rsidP="00944BB0">
      <w:pPr>
        <w:spacing w:after="120" w:line="240" w:lineRule="auto"/>
        <w:ind w:left="360"/>
        <w:rPr>
          <w:rFonts w:ascii="Times New Roman" w:eastAsia="Times New Roman" w:hAnsi="Times New Roman" w:cs="Times New Roman"/>
        </w:rPr>
      </w:pPr>
      <w:r>
        <w:rPr>
          <w:rFonts w:ascii="Times New Roman" w:eastAsia="Times New Roman" w:hAnsi="Times New Roman" w:cs="Times New Roman"/>
        </w:rPr>
        <w:t>We had thirty-eight 310 application in 2020</w:t>
      </w:r>
    </w:p>
    <w:p w14:paraId="3071208B" w14:textId="142537D3" w:rsidR="0013637B" w:rsidRDefault="00C24A9A" w:rsidP="0013637B">
      <w:pPr>
        <w:spacing w:after="0" w:line="240" w:lineRule="auto"/>
        <w:ind w:left="360"/>
        <w:rPr>
          <w:rFonts w:ascii="Times New Roman" w:eastAsia="Times New Roman" w:hAnsi="Times New Roman" w:cs="Times New Roman"/>
        </w:rPr>
      </w:pPr>
      <w:r>
        <w:rPr>
          <w:rFonts w:ascii="Times New Roman" w:eastAsia="Times New Roman" w:hAnsi="Times New Roman" w:cs="Times New Roman"/>
        </w:rPr>
        <w:t>LCFWG</w:t>
      </w:r>
      <w:r w:rsidR="0013637B">
        <w:rPr>
          <w:rFonts w:ascii="Times New Roman" w:eastAsia="Times New Roman" w:hAnsi="Times New Roman" w:cs="Times New Roman"/>
        </w:rPr>
        <w:t xml:space="preserve"> </w:t>
      </w:r>
      <w:r>
        <w:rPr>
          <w:rFonts w:ascii="Times New Roman" w:eastAsia="Times New Roman" w:hAnsi="Times New Roman" w:cs="Times New Roman"/>
        </w:rPr>
        <w:t>supplemental</w:t>
      </w:r>
      <w:r w:rsidR="0013637B">
        <w:rPr>
          <w:rFonts w:ascii="Times New Roman" w:eastAsia="Times New Roman" w:hAnsi="Times New Roman" w:cs="Times New Roman"/>
        </w:rPr>
        <w:t xml:space="preserve"> agreement for pollinator grant</w:t>
      </w:r>
    </w:p>
    <w:p w14:paraId="06794A5B" w14:textId="08F4080F" w:rsidR="00C24A9A" w:rsidRDefault="00C24A9A" w:rsidP="00C24A9A">
      <w:pPr>
        <w:pStyle w:val="ListParagraph"/>
        <w:numPr>
          <w:ilvl w:val="0"/>
          <w:numId w:val="42"/>
        </w:num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motion to accept the LCFWG supplemental agreement for the pollinator grant was made by </w:t>
      </w:r>
      <w:sdt>
        <w:sdtPr>
          <w:rPr>
            <w:rFonts w:ascii="Times New Roman" w:eastAsia="Times New Roman" w:hAnsi="Times New Roman" w:cs="Times New Roman"/>
          </w:rPr>
          <w:id w:val="2025049165"/>
          <w:placeholder>
            <w:docPart w:val="DefaultPlaceholder_-1854013440"/>
          </w:placeholder>
        </w:sdtPr>
        <w:sdtEndPr/>
        <w:sdtContent>
          <w:r w:rsidR="00D637EA">
            <w:rPr>
              <w:rFonts w:ascii="Times New Roman" w:eastAsia="Times New Roman" w:hAnsi="Times New Roman" w:cs="Times New Roman"/>
            </w:rPr>
            <w:t>Mindy</w:t>
          </w:r>
        </w:sdtContent>
      </w:sdt>
      <w:r>
        <w:rPr>
          <w:rFonts w:ascii="Times New Roman" w:eastAsia="Times New Roman" w:hAnsi="Times New Roman" w:cs="Times New Roman"/>
        </w:rPr>
        <w:t>, 2</w:t>
      </w:r>
      <w:r w:rsidRPr="00C24A9A">
        <w:rPr>
          <w:rFonts w:ascii="Times New Roman" w:eastAsia="Times New Roman" w:hAnsi="Times New Roman" w:cs="Times New Roman"/>
          <w:vertAlign w:val="superscript"/>
        </w:rPr>
        <w:t>nd</w:t>
      </w:r>
      <w:r>
        <w:rPr>
          <w:rFonts w:ascii="Times New Roman" w:eastAsia="Times New Roman" w:hAnsi="Times New Roman" w:cs="Times New Roman"/>
        </w:rPr>
        <w:t xml:space="preserve"> by </w:t>
      </w:r>
      <w:sdt>
        <w:sdtPr>
          <w:rPr>
            <w:rFonts w:ascii="Times New Roman" w:eastAsia="Times New Roman" w:hAnsi="Times New Roman" w:cs="Times New Roman"/>
          </w:rPr>
          <w:id w:val="1441714297"/>
          <w:placeholder>
            <w:docPart w:val="DefaultPlaceholder_-1854013440"/>
          </w:placeholder>
        </w:sdtPr>
        <w:sdtEndPr/>
        <w:sdtContent>
          <w:r w:rsidR="00D637EA">
            <w:rPr>
              <w:rFonts w:ascii="Times New Roman" w:eastAsia="Times New Roman" w:hAnsi="Times New Roman" w:cs="Times New Roman"/>
            </w:rPr>
            <w:t>Terry</w:t>
          </w:r>
        </w:sdtContent>
      </w:sdt>
      <w:r>
        <w:rPr>
          <w:rFonts w:ascii="Times New Roman" w:eastAsia="Times New Roman" w:hAnsi="Times New Roman" w:cs="Times New Roman"/>
        </w:rPr>
        <w:t>, motion carried.</w:t>
      </w:r>
    </w:p>
    <w:p w14:paraId="281B5E3B" w14:textId="45D2A1FE" w:rsidR="00C24A9A" w:rsidRDefault="00C24A9A" w:rsidP="00C24A9A">
      <w:pPr>
        <w:spacing w:after="0" w:line="240" w:lineRule="auto"/>
        <w:ind w:left="360"/>
        <w:rPr>
          <w:rFonts w:ascii="Times New Roman" w:eastAsia="Times New Roman" w:hAnsi="Times New Roman" w:cs="Times New Roman"/>
        </w:rPr>
      </w:pPr>
      <w:r>
        <w:rPr>
          <w:rFonts w:ascii="Times New Roman" w:eastAsia="Times New Roman" w:hAnsi="Times New Roman" w:cs="Times New Roman"/>
        </w:rPr>
        <w:t>LCFWG modification 1 for supplemental empowerment grant</w:t>
      </w:r>
    </w:p>
    <w:p w14:paraId="3C9D61DE" w14:textId="1BBD146E" w:rsidR="00C24A9A" w:rsidRDefault="00C24A9A" w:rsidP="00C24A9A">
      <w:pPr>
        <w:pStyle w:val="ListParagraph"/>
        <w:numPr>
          <w:ilvl w:val="0"/>
          <w:numId w:val="42"/>
        </w:num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motion to accept modification #1 to the LCFWG supplemental agreement for the empowerment grant was made by </w:t>
      </w:r>
      <w:sdt>
        <w:sdtPr>
          <w:rPr>
            <w:rFonts w:ascii="Times New Roman" w:eastAsia="Times New Roman" w:hAnsi="Times New Roman" w:cs="Times New Roman"/>
          </w:rPr>
          <w:id w:val="-49694842"/>
          <w:placeholder>
            <w:docPart w:val="DefaultPlaceholder_-1854013440"/>
          </w:placeholder>
        </w:sdtPr>
        <w:sdtEndPr/>
        <w:sdtContent>
          <w:r w:rsidR="00B36BDA">
            <w:rPr>
              <w:rFonts w:ascii="Times New Roman" w:eastAsia="Times New Roman" w:hAnsi="Times New Roman" w:cs="Times New Roman"/>
            </w:rPr>
            <w:t>Terry</w:t>
          </w:r>
        </w:sdtContent>
      </w:sdt>
      <w:r>
        <w:rPr>
          <w:rFonts w:ascii="Times New Roman" w:eastAsia="Times New Roman" w:hAnsi="Times New Roman" w:cs="Times New Roman"/>
        </w:rPr>
        <w:t>, 2</w:t>
      </w:r>
      <w:r w:rsidRPr="00C24A9A">
        <w:rPr>
          <w:rFonts w:ascii="Times New Roman" w:eastAsia="Times New Roman" w:hAnsi="Times New Roman" w:cs="Times New Roman"/>
          <w:vertAlign w:val="superscript"/>
        </w:rPr>
        <w:t>nd</w:t>
      </w:r>
      <w:r>
        <w:rPr>
          <w:rFonts w:ascii="Times New Roman" w:eastAsia="Times New Roman" w:hAnsi="Times New Roman" w:cs="Times New Roman"/>
        </w:rPr>
        <w:t xml:space="preserve"> by </w:t>
      </w:r>
      <w:sdt>
        <w:sdtPr>
          <w:rPr>
            <w:rFonts w:ascii="Times New Roman" w:eastAsia="Times New Roman" w:hAnsi="Times New Roman" w:cs="Times New Roman"/>
          </w:rPr>
          <w:id w:val="-388881945"/>
          <w:placeholder>
            <w:docPart w:val="DefaultPlaceholder_-1854013440"/>
          </w:placeholder>
        </w:sdtPr>
        <w:sdtEndPr/>
        <w:sdtContent>
          <w:r w:rsidR="00B36BDA">
            <w:rPr>
              <w:rFonts w:ascii="Times New Roman" w:eastAsia="Times New Roman" w:hAnsi="Times New Roman" w:cs="Times New Roman"/>
            </w:rPr>
            <w:t>Mindy</w:t>
          </w:r>
        </w:sdtContent>
      </w:sdt>
      <w:r>
        <w:rPr>
          <w:rFonts w:ascii="Times New Roman" w:eastAsia="Times New Roman" w:hAnsi="Times New Roman" w:cs="Times New Roman"/>
        </w:rPr>
        <w:t>, motion carried.</w:t>
      </w:r>
    </w:p>
    <w:p w14:paraId="3F1DCB2E" w14:textId="14DA6860" w:rsidR="00C24A9A" w:rsidRDefault="00C24A9A" w:rsidP="00C24A9A">
      <w:pPr>
        <w:spacing w:after="0" w:line="240" w:lineRule="auto"/>
        <w:ind w:left="360"/>
        <w:rPr>
          <w:rFonts w:ascii="Times New Roman" w:eastAsia="Times New Roman" w:hAnsi="Times New Roman" w:cs="Times New Roman"/>
        </w:rPr>
      </w:pPr>
      <w:r>
        <w:rPr>
          <w:rFonts w:ascii="Times New Roman" w:eastAsia="Times New Roman" w:hAnsi="Times New Roman" w:cs="Times New Roman"/>
        </w:rPr>
        <w:t xml:space="preserve">310 arbitration and </w:t>
      </w:r>
      <w:r w:rsidR="00944BB0">
        <w:rPr>
          <w:rFonts w:ascii="Times New Roman" w:eastAsia="Times New Roman" w:hAnsi="Times New Roman" w:cs="Times New Roman"/>
        </w:rPr>
        <w:t>j</w:t>
      </w:r>
      <w:r>
        <w:rPr>
          <w:rFonts w:ascii="Times New Roman" w:eastAsia="Times New Roman" w:hAnsi="Times New Roman" w:cs="Times New Roman"/>
        </w:rPr>
        <w:t>udiciary process.</w:t>
      </w:r>
    </w:p>
    <w:p w14:paraId="4877D636" w14:textId="5825A633" w:rsidR="007C696F" w:rsidRDefault="00C24A9A" w:rsidP="00C24A9A">
      <w:pPr>
        <w:pStyle w:val="ListParagraph"/>
        <w:numPr>
          <w:ilvl w:val="0"/>
          <w:numId w:val="42"/>
        </w:numPr>
        <w:spacing w:after="0" w:line="240" w:lineRule="auto"/>
        <w:rPr>
          <w:rFonts w:ascii="Times New Roman" w:eastAsia="Times New Roman" w:hAnsi="Times New Roman" w:cs="Times New Roman"/>
        </w:rPr>
      </w:pPr>
      <w:r>
        <w:rPr>
          <w:rFonts w:ascii="Times New Roman" w:eastAsia="Times New Roman" w:hAnsi="Times New Roman" w:cs="Times New Roman"/>
        </w:rPr>
        <w:t>We reviewed the arbitration and judiciary timeline for the 310 process.</w:t>
      </w:r>
    </w:p>
    <w:p w14:paraId="186ECF8A" w14:textId="4AFE51F2" w:rsidR="00E4662D" w:rsidRPr="00E4662D" w:rsidRDefault="007C696F" w:rsidP="00E4662D">
      <w:pPr>
        <w:pStyle w:val="ListParagraph"/>
        <w:numPr>
          <w:ilvl w:val="0"/>
          <w:numId w:val="42"/>
        </w:numPr>
        <w:spacing w:after="0" w:line="240" w:lineRule="auto"/>
        <w:rPr>
          <w:rFonts w:ascii="Times New Roman" w:eastAsia="Times New Roman" w:hAnsi="Times New Roman" w:cs="Times New Roman"/>
        </w:rPr>
      </w:pPr>
      <w:r>
        <w:rPr>
          <w:rFonts w:ascii="Times New Roman" w:eastAsia="Times New Roman" w:hAnsi="Times New Roman" w:cs="Times New Roman"/>
        </w:rPr>
        <w:t>T</w:t>
      </w:r>
      <w:r w:rsidR="00C24A9A">
        <w:rPr>
          <w:rFonts w:ascii="Times New Roman" w:eastAsia="Times New Roman" w:hAnsi="Times New Roman" w:cs="Times New Roman"/>
        </w:rPr>
        <w:t xml:space="preserve">he 310 applicant has 30 days </w:t>
      </w:r>
      <w:r w:rsidR="00C73614">
        <w:rPr>
          <w:rFonts w:ascii="Times New Roman" w:eastAsia="Times New Roman" w:hAnsi="Times New Roman" w:cs="Times New Roman"/>
        </w:rPr>
        <w:t xml:space="preserve">after receiving notification letter from GMCD </w:t>
      </w:r>
      <w:r w:rsidR="00C24A9A">
        <w:rPr>
          <w:rFonts w:ascii="Times New Roman" w:eastAsia="Times New Roman" w:hAnsi="Times New Roman" w:cs="Times New Roman"/>
        </w:rPr>
        <w:t xml:space="preserve">to either submit the arbitration form </w:t>
      </w:r>
      <w:r>
        <w:rPr>
          <w:rFonts w:ascii="Times New Roman" w:eastAsia="Times New Roman" w:hAnsi="Times New Roman" w:cs="Times New Roman"/>
        </w:rPr>
        <w:t xml:space="preserve">to </w:t>
      </w:r>
      <w:r w:rsidR="00C24A9A">
        <w:rPr>
          <w:rFonts w:ascii="Times New Roman" w:eastAsia="Times New Roman" w:hAnsi="Times New Roman" w:cs="Times New Roman"/>
        </w:rPr>
        <w:t xml:space="preserve">the GMCD office </w:t>
      </w:r>
      <w:r>
        <w:rPr>
          <w:rFonts w:ascii="Times New Roman" w:eastAsia="Times New Roman" w:hAnsi="Times New Roman" w:cs="Times New Roman"/>
        </w:rPr>
        <w:t>and/or</w:t>
      </w:r>
      <w:r w:rsidR="00C24A9A">
        <w:rPr>
          <w:rFonts w:ascii="Times New Roman" w:eastAsia="Times New Roman" w:hAnsi="Times New Roman" w:cs="Times New Roman"/>
        </w:rPr>
        <w:t xml:space="preserve"> 30 days to submit the judiciary </w:t>
      </w:r>
      <w:r>
        <w:rPr>
          <w:rFonts w:ascii="Times New Roman" w:eastAsia="Times New Roman" w:hAnsi="Times New Roman" w:cs="Times New Roman"/>
        </w:rPr>
        <w:t>dispute</w:t>
      </w:r>
      <w:r w:rsidR="00C24A9A">
        <w:rPr>
          <w:rFonts w:ascii="Times New Roman" w:eastAsia="Times New Roman" w:hAnsi="Times New Roman" w:cs="Times New Roman"/>
        </w:rPr>
        <w:t xml:space="preserve"> to the county court</w:t>
      </w:r>
      <w:r>
        <w:rPr>
          <w:rFonts w:ascii="Times New Roman" w:eastAsia="Times New Roman" w:hAnsi="Times New Roman" w:cs="Times New Roman"/>
        </w:rPr>
        <w:t xml:space="preserve"> if they do not agree with the Board decision.</w:t>
      </w:r>
    </w:p>
    <w:p w14:paraId="1D93F9F0" w14:textId="7A6C3B10" w:rsidR="007C696F" w:rsidRDefault="007C696F" w:rsidP="007C696F">
      <w:pPr>
        <w:spacing w:after="0" w:line="240" w:lineRule="auto"/>
        <w:ind w:left="360"/>
        <w:rPr>
          <w:rFonts w:ascii="Times New Roman" w:eastAsia="Times New Roman" w:hAnsi="Times New Roman" w:cs="Times New Roman"/>
        </w:rPr>
      </w:pPr>
      <w:r>
        <w:rPr>
          <w:rFonts w:ascii="Times New Roman" w:eastAsia="Times New Roman" w:hAnsi="Times New Roman" w:cs="Times New Roman"/>
        </w:rPr>
        <w:t>Reminder concerning email discussions between board members</w:t>
      </w:r>
    </w:p>
    <w:p w14:paraId="2522D76A" w14:textId="4975D901" w:rsidR="007C696F" w:rsidRDefault="007C696F" w:rsidP="007C696F">
      <w:pPr>
        <w:pStyle w:val="ListParagraph"/>
        <w:numPr>
          <w:ilvl w:val="0"/>
          <w:numId w:val="43"/>
        </w:numPr>
        <w:spacing w:after="0" w:line="240" w:lineRule="auto"/>
        <w:rPr>
          <w:rFonts w:ascii="Times New Roman" w:eastAsia="Times New Roman" w:hAnsi="Times New Roman" w:cs="Times New Roman"/>
        </w:rPr>
      </w:pPr>
      <w:r>
        <w:rPr>
          <w:rFonts w:ascii="Times New Roman" w:eastAsia="Times New Roman" w:hAnsi="Times New Roman" w:cs="Times New Roman"/>
        </w:rPr>
        <w:t>We reviewed the state law concerning communication between Supervisors about any official board business.</w:t>
      </w:r>
    </w:p>
    <w:p w14:paraId="2565F05F" w14:textId="41939E17" w:rsidR="007C696F" w:rsidRDefault="007C696F" w:rsidP="00DA640A">
      <w:pPr>
        <w:spacing w:before="120"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Website Report and update review</w:t>
      </w:r>
    </w:p>
    <w:p w14:paraId="26CB0F40" w14:textId="4BCAFA0C" w:rsidR="007C696F" w:rsidRDefault="00B36BDA" w:rsidP="007C696F">
      <w:pPr>
        <w:pStyle w:val="ListParagraph"/>
        <w:numPr>
          <w:ilvl w:val="0"/>
          <w:numId w:val="43"/>
        </w:numPr>
        <w:spacing w:after="0" w:line="240" w:lineRule="auto"/>
        <w:rPr>
          <w:rFonts w:ascii="Times New Roman" w:eastAsia="Times New Roman" w:hAnsi="Times New Roman" w:cs="Times New Roman"/>
          <w:bCs/>
        </w:rPr>
      </w:pPr>
      <w:r>
        <w:rPr>
          <w:rFonts w:ascii="Times New Roman" w:eastAsia="Times New Roman" w:hAnsi="Times New Roman" w:cs="Times New Roman"/>
          <w:bCs/>
        </w:rPr>
        <w:t>A number of updates have been made.</w:t>
      </w:r>
    </w:p>
    <w:p w14:paraId="44E7817D" w14:textId="708C8138" w:rsidR="00B36BDA" w:rsidRDefault="00B36BDA" w:rsidP="007C696F">
      <w:pPr>
        <w:pStyle w:val="ListParagraph"/>
        <w:numPr>
          <w:ilvl w:val="0"/>
          <w:numId w:val="43"/>
        </w:numPr>
        <w:spacing w:after="0" w:line="240" w:lineRule="auto"/>
        <w:rPr>
          <w:rFonts w:ascii="Times New Roman" w:eastAsia="Times New Roman" w:hAnsi="Times New Roman" w:cs="Times New Roman"/>
          <w:bCs/>
        </w:rPr>
      </w:pPr>
      <w:r>
        <w:rPr>
          <w:rFonts w:ascii="Times New Roman" w:eastAsia="Times New Roman" w:hAnsi="Times New Roman" w:cs="Times New Roman"/>
          <w:bCs/>
        </w:rPr>
        <w:t xml:space="preserve">A motion to go live with the website </w:t>
      </w:r>
      <w:r w:rsidR="00382611">
        <w:rPr>
          <w:rFonts w:ascii="Times New Roman" w:eastAsia="Times New Roman" w:hAnsi="Times New Roman" w:cs="Times New Roman"/>
          <w:bCs/>
        </w:rPr>
        <w:t xml:space="preserve">was made by </w:t>
      </w:r>
      <w:r>
        <w:rPr>
          <w:rFonts w:ascii="Times New Roman" w:eastAsia="Times New Roman" w:hAnsi="Times New Roman" w:cs="Times New Roman"/>
          <w:bCs/>
        </w:rPr>
        <w:t xml:space="preserve">Mindy, </w:t>
      </w:r>
      <w:r w:rsidR="00382611">
        <w:rPr>
          <w:rFonts w:ascii="Times New Roman" w:eastAsia="Times New Roman" w:hAnsi="Times New Roman" w:cs="Times New Roman"/>
          <w:bCs/>
        </w:rPr>
        <w:t>2</w:t>
      </w:r>
      <w:r w:rsidR="00382611" w:rsidRPr="00382611">
        <w:rPr>
          <w:rFonts w:ascii="Times New Roman" w:eastAsia="Times New Roman" w:hAnsi="Times New Roman" w:cs="Times New Roman"/>
          <w:bCs/>
          <w:vertAlign w:val="superscript"/>
        </w:rPr>
        <w:t>nd</w:t>
      </w:r>
      <w:r w:rsidR="00382611">
        <w:rPr>
          <w:rFonts w:ascii="Times New Roman" w:eastAsia="Times New Roman" w:hAnsi="Times New Roman" w:cs="Times New Roman"/>
          <w:bCs/>
        </w:rPr>
        <w:t xml:space="preserve"> by </w:t>
      </w:r>
      <w:r>
        <w:rPr>
          <w:rFonts w:ascii="Times New Roman" w:eastAsia="Times New Roman" w:hAnsi="Times New Roman" w:cs="Times New Roman"/>
          <w:bCs/>
        </w:rPr>
        <w:t>Bill, motion carried.</w:t>
      </w:r>
    </w:p>
    <w:p w14:paraId="7A778B77" w14:textId="2D51219D" w:rsidR="00B36BDA" w:rsidRDefault="00B36BDA" w:rsidP="007C696F">
      <w:pPr>
        <w:pStyle w:val="ListParagraph"/>
        <w:numPr>
          <w:ilvl w:val="0"/>
          <w:numId w:val="43"/>
        </w:numPr>
        <w:spacing w:after="0" w:line="240" w:lineRule="auto"/>
        <w:rPr>
          <w:rFonts w:ascii="Times New Roman" w:eastAsia="Times New Roman" w:hAnsi="Times New Roman" w:cs="Times New Roman"/>
          <w:bCs/>
        </w:rPr>
      </w:pPr>
      <w:r>
        <w:rPr>
          <w:rFonts w:ascii="Times New Roman" w:eastAsia="Times New Roman" w:hAnsi="Times New Roman" w:cs="Times New Roman"/>
          <w:bCs/>
        </w:rPr>
        <w:t>Can we connect with other entities?</w:t>
      </w:r>
      <w:r w:rsidR="00382611">
        <w:rPr>
          <w:rFonts w:ascii="Times New Roman" w:eastAsia="Times New Roman" w:hAnsi="Times New Roman" w:cs="Times New Roman"/>
          <w:bCs/>
        </w:rPr>
        <w:t xml:space="preserve"> (Brita &amp; Leona will look into this.)</w:t>
      </w:r>
    </w:p>
    <w:p w14:paraId="6EEA658B" w14:textId="4129CFC4" w:rsidR="00B36BDA" w:rsidRPr="00EF1245" w:rsidRDefault="00B36BDA" w:rsidP="00EF1245">
      <w:pPr>
        <w:pStyle w:val="ListParagraph"/>
        <w:numPr>
          <w:ilvl w:val="0"/>
          <w:numId w:val="43"/>
        </w:numPr>
        <w:spacing w:after="0" w:line="240" w:lineRule="auto"/>
        <w:rPr>
          <w:rFonts w:ascii="Times New Roman" w:eastAsia="Times New Roman" w:hAnsi="Times New Roman" w:cs="Times New Roman"/>
          <w:bCs/>
        </w:rPr>
      </w:pPr>
      <w:r>
        <w:rPr>
          <w:rFonts w:ascii="Times New Roman" w:eastAsia="Times New Roman" w:hAnsi="Times New Roman" w:cs="Times New Roman"/>
          <w:bCs/>
        </w:rPr>
        <w:t xml:space="preserve">Can a hyperlink be put on the </w:t>
      </w:r>
      <w:r w:rsidR="00EF1245">
        <w:rPr>
          <w:rFonts w:ascii="Times New Roman" w:eastAsia="Times New Roman" w:hAnsi="Times New Roman" w:cs="Times New Roman"/>
          <w:bCs/>
        </w:rPr>
        <w:t>S</w:t>
      </w:r>
      <w:r>
        <w:rPr>
          <w:rFonts w:ascii="Times New Roman" w:eastAsia="Times New Roman" w:hAnsi="Times New Roman" w:cs="Times New Roman"/>
          <w:bCs/>
        </w:rPr>
        <w:t xml:space="preserve">anders </w:t>
      </w:r>
      <w:r w:rsidR="00EF1245">
        <w:rPr>
          <w:rFonts w:ascii="Times New Roman" w:eastAsia="Times New Roman" w:hAnsi="Times New Roman" w:cs="Times New Roman"/>
          <w:bCs/>
        </w:rPr>
        <w:t>C</w:t>
      </w:r>
      <w:r>
        <w:rPr>
          <w:rFonts w:ascii="Times New Roman" w:eastAsia="Times New Roman" w:hAnsi="Times New Roman" w:cs="Times New Roman"/>
          <w:bCs/>
        </w:rPr>
        <w:t>ounty calendar</w:t>
      </w:r>
      <w:r w:rsidR="00382611">
        <w:rPr>
          <w:rFonts w:ascii="Times New Roman" w:eastAsia="Times New Roman" w:hAnsi="Times New Roman" w:cs="Times New Roman"/>
          <w:bCs/>
        </w:rPr>
        <w:t>?</w:t>
      </w:r>
    </w:p>
    <w:p w14:paraId="377109B7" w14:textId="52C33B69" w:rsidR="007C3526" w:rsidRDefault="00C24A9A" w:rsidP="00DA640A">
      <w:pPr>
        <w:spacing w:before="120"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Lower Clark Fork Watershed Group (</w:t>
      </w:r>
      <w:r w:rsidR="002A2F3E">
        <w:rPr>
          <w:rFonts w:ascii="Times New Roman" w:eastAsia="Times New Roman" w:hAnsi="Times New Roman" w:cs="Times New Roman"/>
          <w:b/>
          <w:u w:val="single"/>
        </w:rPr>
        <w:t>LCFWG</w:t>
      </w:r>
      <w:r>
        <w:rPr>
          <w:rFonts w:ascii="Times New Roman" w:eastAsia="Times New Roman" w:hAnsi="Times New Roman" w:cs="Times New Roman"/>
          <w:b/>
          <w:u w:val="single"/>
        </w:rPr>
        <w:t>)</w:t>
      </w:r>
      <w:r w:rsidR="002A2F3E">
        <w:rPr>
          <w:rFonts w:ascii="Times New Roman" w:eastAsia="Times New Roman" w:hAnsi="Times New Roman" w:cs="Times New Roman"/>
          <w:b/>
          <w:u w:val="single"/>
        </w:rPr>
        <w:t xml:space="preserve"> Report </w:t>
      </w:r>
    </w:p>
    <w:p w14:paraId="068E93F1" w14:textId="77777777" w:rsidR="007C3526" w:rsidRDefault="002A2F3E">
      <w:pPr>
        <w:numPr>
          <w:ilvl w:val="0"/>
          <w:numId w:val="6"/>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See attached report</w:t>
      </w:r>
    </w:p>
    <w:p w14:paraId="26CE2B97" w14:textId="0B66C529" w:rsidR="007C3526" w:rsidRDefault="00C24A9A" w:rsidP="00DA640A">
      <w:pPr>
        <w:spacing w:before="120"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Fish Wildlife and Parks (</w:t>
      </w:r>
      <w:r w:rsidR="002A2F3E">
        <w:rPr>
          <w:rFonts w:ascii="Times New Roman" w:eastAsia="Times New Roman" w:hAnsi="Times New Roman" w:cs="Times New Roman"/>
          <w:b/>
          <w:u w:val="single"/>
        </w:rPr>
        <w:t>FWP</w:t>
      </w:r>
      <w:r>
        <w:rPr>
          <w:rFonts w:ascii="Times New Roman" w:eastAsia="Times New Roman" w:hAnsi="Times New Roman" w:cs="Times New Roman"/>
          <w:b/>
          <w:u w:val="single"/>
        </w:rPr>
        <w:t>)</w:t>
      </w:r>
      <w:r w:rsidR="002A2F3E">
        <w:rPr>
          <w:rFonts w:ascii="Times New Roman" w:eastAsia="Times New Roman" w:hAnsi="Times New Roman" w:cs="Times New Roman"/>
          <w:b/>
          <w:u w:val="single"/>
        </w:rPr>
        <w:t xml:space="preserve"> Update</w:t>
      </w:r>
    </w:p>
    <w:p w14:paraId="0704D99A" w14:textId="768B2341" w:rsidR="003D493F" w:rsidRPr="00236C63" w:rsidRDefault="00EF1245" w:rsidP="00DA640A">
      <w:pPr>
        <w:pStyle w:val="ListParagraph"/>
        <w:numPr>
          <w:ilvl w:val="0"/>
          <w:numId w:val="40"/>
        </w:numPr>
        <w:spacing w:after="0" w:line="240" w:lineRule="auto"/>
        <w:ind w:left="1080"/>
        <w:rPr>
          <w:rFonts w:ascii="Times New Roman" w:eastAsia="Times New Roman" w:hAnsi="Times New Roman" w:cs="Times New Roman"/>
          <w:bCs/>
        </w:rPr>
      </w:pPr>
      <w:r>
        <w:rPr>
          <w:rFonts w:ascii="Times New Roman" w:eastAsia="Times New Roman" w:hAnsi="Times New Roman" w:cs="Times New Roman"/>
          <w:bCs/>
        </w:rPr>
        <w:t>A</w:t>
      </w:r>
      <w:r w:rsidR="00236C63" w:rsidRPr="00236C63">
        <w:rPr>
          <w:rFonts w:ascii="Times New Roman" w:eastAsia="Times New Roman" w:hAnsi="Times New Roman" w:cs="Times New Roman"/>
          <w:bCs/>
        </w:rPr>
        <w:t xml:space="preserve"> new director has been nominated. Hank </w:t>
      </w:r>
      <w:proofErr w:type="spellStart"/>
      <w:r w:rsidR="00236C63" w:rsidRPr="00236C63">
        <w:rPr>
          <w:rFonts w:ascii="Times New Roman" w:eastAsia="Times New Roman" w:hAnsi="Times New Roman" w:cs="Times New Roman"/>
          <w:bCs/>
        </w:rPr>
        <w:t>Worsech</w:t>
      </w:r>
      <w:proofErr w:type="spellEnd"/>
      <w:r w:rsidR="00236C63" w:rsidRPr="00236C63">
        <w:rPr>
          <w:rFonts w:ascii="Times New Roman" w:eastAsia="Times New Roman" w:hAnsi="Times New Roman" w:cs="Times New Roman"/>
          <w:bCs/>
        </w:rPr>
        <w:t>. Everyone seems to be pleased.</w:t>
      </w:r>
    </w:p>
    <w:p w14:paraId="1242CA15" w14:textId="3BE22DF0" w:rsidR="007C3526" w:rsidRDefault="00C24A9A" w:rsidP="00DA640A">
      <w:pPr>
        <w:spacing w:before="120"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 xml:space="preserve">Natural </w:t>
      </w:r>
      <w:r w:rsidR="007C696F">
        <w:rPr>
          <w:rFonts w:ascii="Times New Roman" w:eastAsia="Times New Roman" w:hAnsi="Times New Roman" w:cs="Times New Roman"/>
          <w:b/>
          <w:u w:val="single"/>
        </w:rPr>
        <w:t>R</w:t>
      </w:r>
      <w:r>
        <w:rPr>
          <w:rFonts w:ascii="Times New Roman" w:eastAsia="Times New Roman" w:hAnsi="Times New Roman" w:cs="Times New Roman"/>
          <w:b/>
          <w:u w:val="single"/>
        </w:rPr>
        <w:t>esource Conservation Service (</w:t>
      </w:r>
      <w:r w:rsidR="002A2F3E">
        <w:rPr>
          <w:rFonts w:ascii="Times New Roman" w:eastAsia="Times New Roman" w:hAnsi="Times New Roman" w:cs="Times New Roman"/>
          <w:b/>
          <w:u w:val="single"/>
        </w:rPr>
        <w:t>NRCS</w:t>
      </w:r>
      <w:r>
        <w:rPr>
          <w:rFonts w:ascii="Times New Roman" w:eastAsia="Times New Roman" w:hAnsi="Times New Roman" w:cs="Times New Roman"/>
          <w:b/>
          <w:u w:val="single"/>
        </w:rPr>
        <w:t>)</w:t>
      </w:r>
      <w:r w:rsidR="002A2F3E">
        <w:rPr>
          <w:rFonts w:ascii="Times New Roman" w:eastAsia="Times New Roman" w:hAnsi="Times New Roman" w:cs="Times New Roman"/>
          <w:b/>
          <w:u w:val="single"/>
        </w:rPr>
        <w:t xml:space="preserve"> Update</w:t>
      </w:r>
    </w:p>
    <w:p w14:paraId="5EE6C6FD" w14:textId="165DE1CA" w:rsidR="008E0872" w:rsidRPr="00DA640A" w:rsidRDefault="000453FD" w:rsidP="00DA640A">
      <w:pPr>
        <w:pStyle w:val="ListParagraph"/>
        <w:numPr>
          <w:ilvl w:val="0"/>
          <w:numId w:val="34"/>
        </w:numPr>
        <w:spacing w:line="240" w:lineRule="auto"/>
        <w:rPr>
          <w:rFonts w:ascii="Times New Roman" w:hAnsi="Times New Roman" w:cs="Times New Roman"/>
        </w:rPr>
      </w:pPr>
      <w:r>
        <w:rPr>
          <w:rFonts w:ascii="Times New Roman" w:hAnsi="Times New Roman" w:cs="Times New Roman"/>
        </w:rPr>
        <w:t>See Attached</w:t>
      </w:r>
    </w:p>
    <w:p w14:paraId="497F4CA5" w14:textId="5089F584" w:rsidR="00D745C0" w:rsidRDefault="00D745C0" w:rsidP="00BC4D68">
      <w:pPr>
        <w:spacing w:before="120"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Avista Utilities Update</w:t>
      </w:r>
    </w:p>
    <w:p w14:paraId="406F9F50" w14:textId="4394D328" w:rsidR="00D745C0" w:rsidRPr="00D745C0" w:rsidRDefault="00D745C0" w:rsidP="00D745C0">
      <w:pPr>
        <w:pStyle w:val="ListParagraph"/>
        <w:numPr>
          <w:ilvl w:val="0"/>
          <w:numId w:val="34"/>
        </w:numPr>
        <w:rPr>
          <w:rFonts w:ascii="Times New Roman" w:hAnsi="Times New Roman" w:cs="Times New Roman"/>
        </w:rPr>
      </w:pPr>
      <w:r w:rsidRPr="00D745C0">
        <w:rPr>
          <w:rFonts w:ascii="Times New Roman" w:hAnsi="Times New Roman" w:cs="Times New Roman"/>
        </w:rPr>
        <w:t>At this time, we’re primarily working on Annual Reporting and project planning for 2021, and preparing for WRTAC and TRTAC meetings on 1/19 and 1/20, respectively.  We’re currently still working to finalize the details on the call-in method, and plan to have the call-in/log-in details out to members Tuesday.  The calls are scheduled to begin at 1:00pm MST.</w:t>
      </w:r>
    </w:p>
    <w:p w14:paraId="579C9F1F" w14:textId="20B155FA" w:rsidR="00D745C0" w:rsidRPr="00D745C0" w:rsidRDefault="00D745C0" w:rsidP="00D745C0">
      <w:pPr>
        <w:pStyle w:val="ListParagraph"/>
        <w:numPr>
          <w:ilvl w:val="0"/>
          <w:numId w:val="34"/>
        </w:numPr>
        <w:rPr>
          <w:rFonts w:ascii="Times New Roman" w:hAnsi="Times New Roman" w:cs="Times New Roman"/>
        </w:rPr>
      </w:pPr>
      <w:r>
        <w:rPr>
          <w:rFonts w:ascii="Times New Roman" w:hAnsi="Times New Roman" w:cs="Times New Roman"/>
        </w:rPr>
        <w:t>The current</w:t>
      </w:r>
      <w:r w:rsidRPr="00D745C0">
        <w:rPr>
          <w:rFonts w:ascii="Times New Roman" w:hAnsi="Times New Roman" w:cs="Times New Roman"/>
        </w:rPr>
        <w:t xml:space="preserve"> wind storm has created a lot of work on the Terrestrial side of things.  </w:t>
      </w:r>
      <w:r>
        <w:rPr>
          <w:rFonts w:ascii="Times New Roman" w:hAnsi="Times New Roman" w:cs="Times New Roman"/>
        </w:rPr>
        <w:t>Arthur is</w:t>
      </w:r>
      <w:r w:rsidRPr="00D745C0">
        <w:rPr>
          <w:rFonts w:ascii="Times New Roman" w:hAnsi="Times New Roman" w:cs="Times New Roman"/>
        </w:rPr>
        <w:t xml:space="preserve"> beginning to receive calls and emails from folks that are working on clearing trees off of structures and clean</w:t>
      </w:r>
      <w:r>
        <w:rPr>
          <w:rFonts w:ascii="Times New Roman" w:hAnsi="Times New Roman" w:cs="Times New Roman"/>
        </w:rPr>
        <w:t>ing</w:t>
      </w:r>
      <w:r w:rsidRPr="00D745C0">
        <w:rPr>
          <w:rFonts w:ascii="Times New Roman" w:hAnsi="Times New Roman" w:cs="Times New Roman"/>
        </w:rPr>
        <w:t xml:space="preserve"> up downed trees.  </w:t>
      </w:r>
      <w:r>
        <w:rPr>
          <w:rFonts w:ascii="Times New Roman" w:hAnsi="Times New Roman" w:cs="Times New Roman"/>
        </w:rPr>
        <w:t>He</w:t>
      </w:r>
      <w:r w:rsidRPr="00D745C0">
        <w:rPr>
          <w:rFonts w:ascii="Times New Roman" w:hAnsi="Times New Roman" w:cs="Times New Roman"/>
        </w:rPr>
        <w:t xml:space="preserve"> </w:t>
      </w:r>
      <w:r>
        <w:rPr>
          <w:rFonts w:ascii="Times New Roman" w:hAnsi="Times New Roman" w:cs="Times New Roman"/>
        </w:rPr>
        <w:t>is</w:t>
      </w:r>
      <w:r w:rsidRPr="00D745C0">
        <w:rPr>
          <w:rFonts w:ascii="Times New Roman" w:hAnsi="Times New Roman" w:cs="Times New Roman"/>
        </w:rPr>
        <w:t xml:space="preserve"> trying to spread the word that folks will need to obtain Emergency 310s for trees along the shoreline, but anticipate that there will be numerous trees removed before folks are aware of this requirement.  </w:t>
      </w:r>
      <w:r>
        <w:rPr>
          <w:rFonts w:ascii="Times New Roman" w:hAnsi="Times New Roman" w:cs="Times New Roman"/>
        </w:rPr>
        <w:t>Avista has</w:t>
      </w:r>
      <w:r w:rsidRPr="00D745C0">
        <w:rPr>
          <w:rFonts w:ascii="Times New Roman" w:hAnsi="Times New Roman" w:cs="Times New Roman"/>
        </w:rPr>
        <w:t xml:space="preserve"> experience</w:t>
      </w:r>
      <w:r>
        <w:rPr>
          <w:rFonts w:ascii="Times New Roman" w:hAnsi="Times New Roman" w:cs="Times New Roman"/>
        </w:rPr>
        <w:t>d</w:t>
      </w:r>
      <w:r w:rsidRPr="00D745C0">
        <w:rPr>
          <w:rFonts w:ascii="Times New Roman" w:hAnsi="Times New Roman" w:cs="Times New Roman"/>
        </w:rPr>
        <w:t xml:space="preserve"> very substantial tree loss throughout the CFSA Project Area.  In addition, our Natural Resources office is still without electricity, which has also impacted our phones.  In the meantime, </w:t>
      </w:r>
      <w:r>
        <w:rPr>
          <w:rFonts w:ascii="Times New Roman" w:hAnsi="Times New Roman" w:cs="Times New Roman"/>
        </w:rPr>
        <w:t>Arthur is</w:t>
      </w:r>
      <w:r w:rsidRPr="00D745C0">
        <w:rPr>
          <w:rFonts w:ascii="Times New Roman" w:hAnsi="Times New Roman" w:cs="Times New Roman"/>
        </w:rPr>
        <w:t xml:space="preserve"> encouraging anyone who needs assistance to call </w:t>
      </w:r>
      <w:r>
        <w:rPr>
          <w:rFonts w:ascii="Times New Roman" w:hAnsi="Times New Roman" w:cs="Times New Roman"/>
        </w:rPr>
        <w:t>his</w:t>
      </w:r>
      <w:r w:rsidRPr="00D745C0">
        <w:rPr>
          <w:rFonts w:ascii="Times New Roman" w:hAnsi="Times New Roman" w:cs="Times New Roman"/>
        </w:rPr>
        <w:t xml:space="preserve"> cell (254-913-0997), and be patient, as </w:t>
      </w:r>
      <w:r>
        <w:rPr>
          <w:rFonts w:ascii="Times New Roman" w:hAnsi="Times New Roman" w:cs="Times New Roman"/>
        </w:rPr>
        <w:t>he</w:t>
      </w:r>
      <w:r w:rsidRPr="00D745C0">
        <w:rPr>
          <w:rFonts w:ascii="Times New Roman" w:hAnsi="Times New Roman" w:cs="Times New Roman"/>
        </w:rPr>
        <w:t xml:space="preserve"> expect</w:t>
      </w:r>
      <w:r>
        <w:rPr>
          <w:rFonts w:ascii="Times New Roman" w:hAnsi="Times New Roman" w:cs="Times New Roman"/>
        </w:rPr>
        <w:t>s</w:t>
      </w:r>
      <w:r w:rsidRPr="00D745C0">
        <w:rPr>
          <w:rFonts w:ascii="Times New Roman" w:hAnsi="Times New Roman" w:cs="Times New Roman"/>
        </w:rPr>
        <w:t xml:space="preserve"> this process to take several weeks/months.  </w:t>
      </w:r>
      <w:r>
        <w:rPr>
          <w:rFonts w:ascii="Times New Roman" w:hAnsi="Times New Roman" w:cs="Times New Roman"/>
        </w:rPr>
        <w:t>He is</w:t>
      </w:r>
      <w:r w:rsidRPr="00D745C0">
        <w:rPr>
          <w:rFonts w:ascii="Times New Roman" w:hAnsi="Times New Roman" w:cs="Times New Roman"/>
        </w:rPr>
        <w:t xml:space="preserve"> currently advising folks that all </w:t>
      </w:r>
      <w:proofErr w:type="spellStart"/>
      <w:r w:rsidRPr="00D745C0">
        <w:rPr>
          <w:rFonts w:ascii="Times New Roman" w:hAnsi="Times New Roman" w:cs="Times New Roman"/>
        </w:rPr>
        <w:t>rootwads</w:t>
      </w:r>
      <w:proofErr w:type="spellEnd"/>
      <w:r w:rsidRPr="00D745C0">
        <w:rPr>
          <w:rFonts w:ascii="Times New Roman" w:hAnsi="Times New Roman" w:cs="Times New Roman"/>
        </w:rPr>
        <w:t xml:space="preserve"> will need to be left in place, and placed back into holes if possible.</w:t>
      </w:r>
    </w:p>
    <w:p w14:paraId="566CB3FF" w14:textId="3EB53A03" w:rsidR="00B17502" w:rsidRPr="009B6C8E" w:rsidRDefault="002A2F3E" w:rsidP="00BC4D68">
      <w:pPr>
        <w:spacing w:before="120"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Public Education</w:t>
      </w:r>
    </w:p>
    <w:p w14:paraId="3AE74558" w14:textId="29BC11E2" w:rsidR="009C23E3" w:rsidRPr="00E81C55" w:rsidRDefault="00DA640A" w:rsidP="008F21CD">
      <w:pPr>
        <w:pStyle w:val="ListParagraph"/>
        <w:numPr>
          <w:ilvl w:val="0"/>
          <w:numId w:val="31"/>
        </w:numPr>
        <w:spacing w:after="0" w:line="240" w:lineRule="auto"/>
        <w:rPr>
          <w:rFonts w:ascii="Times New Roman" w:eastAsia="Times New Roman" w:hAnsi="Times New Roman" w:cs="Times New Roman"/>
          <w:bCs/>
        </w:rPr>
      </w:pPr>
      <w:r>
        <w:rPr>
          <w:rFonts w:ascii="Times New Roman" w:eastAsia="Times New Roman" w:hAnsi="Times New Roman" w:cs="Times New Roman"/>
          <w:bCs/>
        </w:rPr>
        <w:t>Nothing to report</w:t>
      </w:r>
    </w:p>
    <w:p w14:paraId="555C1A6F" w14:textId="5A907B78" w:rsidR="002456C4" w:rsidRDefault="002456C4" w:rsidP="00BC4D68">
      <w:pPr>
        <w:spacing w:before="120"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Supervisor Education</w:t>
      </w:r>
    </w:p>
    <w:p w14:paraId="496EE984" w14:textId="4829E90A" w:rsidR="002456C4" w:rsidRDefault="00DA640A" w:rsidP="002456C4">
      <w:pPr>
        <w:pStyle w:val="ListParagraph"/>
        <w:numPr>
          <w:ilvl w:val="0"/>
          <w:numId w:val="28"/>
        </w:numPr>
        <w:spacing w:after="0" w:line="240" w:lineRule="auto"/>
        <w:ind w:left="720"/>
        <w:rPr>
          <w:rFonts w:ascii="Times New Roman" w:eastAsia="Times New Roman" w:hAnsi="Times New Roman" w:cs="Times New Roman"/>
        </w:rPr>
      </w:pPr>
      <w:r>
        <w:rPr>
          <w:rFonts w:ascii="Times New Roman" w:eastAsia="Times New Roman" w:hAnsi="Times New Roman" w:cs="Times New Roman"/>
        </w:rPr>
        <w:t>Nothing to report</w:t>
      </w:r>
    </w:p>
    <w:p w14:paraId="31DC5560" w14:textId="77777777" w:rsidR="007C3526" w:rsidRDefault="002A2F3E" w:rsidP="00BC4D68">
      <w:pPr>
        <w:spacing w:before="120"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New Business</w:t>
      </w:r>
    </w:p>
    <w:p w14:paraId="6CC409B5" w14:textId="08DC96C7" w:rsidR="00B17502" w:rsidRDefault="007C696F" w:rsidP="007C696F">
      <w:pPr>
        <w:spacing w:after="0" w:line="240" w:lineRule="auto"/>
        <w:rPr>
          <w:rFonts w:ascii="Times New Roman" w:eastAsia="Times New Roman" w:hAnsi="Times New Roman" w:cs="Times New Roman"/>
        </w:rPr>
      </w:pPr>
      <w:r w:rsidRPr="007C696F">
        <w:rPr>
          <w:rFonts w:ascii="Times New Roman" w:eastAsia="Times New Roman" w:hAnsi="Times New Roman" w:cs="Times New Roman"/>
        </w:rPr>
        <w:t>NWE update</w:t>
      </w:r>
    </w:p>
    <w:p w14:paraId="6359DB80" w14:textId="2FEB30D7" w:rsidR="007C696F" w:rsidRDefault="00236C63" w:rsidP="007C696F">
      <w:pPr>
        <w:pStyle w:val="ListParagraph"/>
        <w:numPr>
          <w:ilvl w:val="0"/>
          <w:numId w:val="28"/>
        </w:numPr>
        <w:spacing w:after="0" w:line="240" w:lineRule="auto"/>
        <w:ind w:left="720"/>
        <w:rPr>
          <w:rFonts w:ascii="Times New Roman" w:eastAsia="Times New Roman" w:hAnsi="Times New Roman" w:cs="Times New Roman"/>
        </w:rPr>
      </w:pPr>
      <w:r>
        <w:rPr>
          <w:rFonts w:ascii="Times New Roman" w:eastAsia="Times New Roman" w:hAnsi="Times New Roman" w:cs="Times New Roman"/>
        </w:rPr>
        <w:t xml:space="preserve">Relicense </w:t>
      </w:r>
      <w:r w:rsidR="004C4271">
        <w:rPr>
          <w:rFonts w:ascii="Times New Roman" w:eastAsia="Times New Roman" w:hAnsi="Times New Roman" w:cs="Times New Roman"/>
        </w:rPr>
        <w:t>Comments</w:t>
      </w:r>
      <w:r>
        <w:rPr>
          <w:rFonts w:ascii="Times New Roman" w:eastAsia="Times New Roman" w:hAnsi="Times New Roman" w:cs="Times New Roman"/>
        </w:rPr>
        <w:t xml:space="preserve"> </w:t>
      </w:r>
      <w:r w:rsidR="00EF1245">
        <w:rPr>
          <w:rFonts w:ascii="Times New Roman" w:eastAsia="Times New Roman" w:hAnsi="Times New Roman" w:cs="Times New Roman"/>
        </w:rPr>
        <w:t xml:space="preserve">end </w:t>
      </w:r>
      <w:r>
        <w:rPr>
          <w:rFonts w:ascii="Times New Roman" w:eastAsia="Times New Roman" w:hAnsi="Times New Roman" w:cs="Times New Roman"/>
        </w:rPr>
        <w:t>March 11</w:t>
      </w:r>
      <w:r w:rsidRPr="00236C63">
        <w:rPr>
          <w:rFonts w:ascii="Times New Roman" w:eastAsia="Times New Roman" w:hAnsi="Times New Roman" w:cs="Times New Roman"/>
          <w:vertAlign w:val="superscript"/>
        </w:rPr>
        <w:t>th</w:t>
      </w:r>
      <w:r>
        <w:rPr>
          <w:rFonts w:ascii="Times New Roman" w:eastAsia="Times New Roman" w:hAnsi="Times New Roman" w:cs="Times New Roman"/>
        </w:rPr>
        <w:t xml:space="preserve"> then </w:t>
      </w:r>
      <w:r w:rsidR="00EF1245">
        <w:rPr>
          <w:rFonts w:ascii="Times New Roman" w:eastAsia="Times New Roman" w:hAnsi="Times New Roman" w:cs="Times New Roman"/>
        </w:rPr>
        <w:t>a</w:t>
      </w:r>
      <w:r>
        <w:rPr>
          <w:rFonts w:ascii="Times New Roman" w:eastAsia="Times New Roman" w:hAnsi="Times New Roman" w:cs="Times New Roman"/>
        </w:rPr>
        <w:t xml:space="preserve"> revised plan</w:t>
      </w:r>
      <w:r w:rsidR="00EF1245">
        <w:rPr>
          <w:rFonts w:ascii="Times New Roman" w:eastAsia="Times New Roman" w:hAnsi="Times New Roman" w:cs="Times New Roman"/>
        </w:rPr>
        <w:t xml:space="preserve"> will be completed</w:t>
      </w:r>
      <w:r>
        <w:rPr>
          <w:rFonts w:ascii="Times New Roman" w:eastAsia="Times New Roman" w:hAnsi="Times New Roman" w:cs="Times New Roman"/>
        </w:rPr>
        <w:t>.</w:t>
      </w:r>
    </w:p>
    <w:p w14:paraId="7F8D3DED" w14:textId="58062EF1" w:rsidR="00D637EA" w:rsidRPr="00EF1245" w:rsidRDefault="00236C63" w:rsidP="00D637EA">
      <w:pPr>
        <w:pStyle w:val="ListParagraph"/>
        <w:numPr>
          <w:ilvl w:val="0"/>
          <w:numId w:val="28"/>
        </w:numPr>
        <w:spacing w:after="0" w:line="240" w:lineRule="auto"/>
        <w:ind w:left="720"/>
        <w:rPr>
          <w:rFonts w:ascii="Times New Roman" w:eastAsia="Times New Roman" w:hAnsi="Times New Roman" w:cs="Times New Roman"/>
        </w:rPr>
      </w:pPr>
      <w:r>
        <w:rPr>
          <w:rFonts w:ascii="Times New Roman" w:eastAsia="Times New Roman" w:hAnsi="Times New Roman" w:cs="Times New Roman"/>
        </w:rPr>
        <w:t>Leave this on agenda for comments from Board.</w:t>
      </w:r>
    </w:p>
    <w:p w14:paraId="37B549AF" w14:textId="77777777" w:rsidR="007C3526" w:rsidRDefault="00B17502" w:rsidP="00DA640A">
      <w:pPr>
        <w:spacing w:before="120"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Building Repair</w:t>
      </w:r>
    </w:p>
    <w:p w14:paraId="40D88BD3" w14:textId="62548C51" w:rsidR="00B17502" w:rsidRPr="00BC4D68" w:rsidRDefault="00EF1245" w:rsidP="00B602A8">
      <w:pPr>
        <w:pStyle w:val="ListParagraph"/>
        <w:numPr>
          <w:ilvl w:val="0"/>
          <w:numId w:val="28"/>
        </w:numPr>
        <w:spacing w:after="0" w:line="240" w:lineRule="auto"/>
        <w:ind w:left="720"/>
        <w:rPr>
          <w:rFonts w:ascii="Times New Roman" w:eastAsia="Times New Roman" w:hAnsi="Times New Roman" w:cs="Times New Roman"/>
        </w:rPr>
      </w:pPr>
      <w:r>
        <w:rPr>
          <w:rFonts w:ascii="Times New Roman" w:eastAsia="Times New Roman" w:hAnsi="Times New Roman" w:cs="Times New Roman"/>
        </w:rPr>
        <w:t>Terry will remove the fence that is blown down.</w:t>
      </w:r>
    </w:p>
    <w:p w14:paraId="4E7901E8" w14:textId="77777777" w:rsidR="007C3526" w:rsidRDefault="002A2F3E" w:rsidP="00BC4D68">
      <w:pPr>
        <w:spacing w:before="120"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 xml:space="preserve">Time Allowed for comments from the Public not already on the agenda: </w:t>
      </w:r>
    </w:p>
    <w:p w14:paraId="52D24F1C" w14:textId="6097EE51" w:rsidR="00B8100D" w:rsidRPr="00B602A8" w:rsidRDefault="007C696F" w:rsidP="00B602A8">
      <w:pPr>
        <w:pStyle w:val="ListParagraph"/>
        <w:numPr>
          <w:ilvl w:val="0"/>
          <w:numId w:val="28"/>
        </w:numPr>
        <w:spacing w:after="0" w:line="240" w:lineRule="auto"/>
        <w:ind w:left="720"/>
        <w:rPr>
          <w:rFonts w:ascii="Times New Roman" w:eastAsia="Times New Roman" w:hAnsi="Times New Roman" w:cs="Times New Roman"/>
          <w:bCs/>
        </w:rPr>
      </w:pPr>
      <w:r w:rsidRPr="00B602A8">
        <w:rPr>
          <w:rFonts w:ascii="Times New Roman" w:eastAsia="Times New Roman" w:hAnsi="Times New Roman" w:cs="Times New Roman"/>
          <w:bCs/>
        </w:rPr>
        <w:t xml:space="preserve">We </w:t>
      </w:r>
      <w:r w:rsidR="00B602A8">
        <w:rPr>
          <w:rFonts w:ascii="Times New Roman" w:eastAsia="Times New Roman" w:hAnsi="Times New Roman" w:cs="Times New Roman"/>
          <w:bCs/>
        </w:rPr>
        <w:t>have had a lot of calls about trees being blown over</w:t>
      </w:r>
    </w:p>
    <w:p w14:paraId="417B928B" w14:textId="77777777" w:rsidR="00EF1245" w:rsidRDefault="00EF1245">
      <w:pPr>
        <w:spacing w:after="0" w:line="240" w:lineRule="auto"/>
        <w:rPr>
          <w:rFonts w:ascii="Times New Roman" w:eastAsia="Times New Roman" w:hAnsi="Times New Roman" w:cs="Times New Roman"/>
          <w:b/>
          <w:u w:val="single"/>
        </w:rPr>
      </w:pPr>
    </w:p>
    <w:p w14:paraId="74BEFEDA" w14:textId="3F9E9309" w:rsidR="007C3526" w:rsidRDefault="002A2F3E">
      <w:pPr>
        <w:spacing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310 Activities</w:t>
      </w:r>
    </w:p>
    <w:p w14:paraId="5E43F0A6" w14:textId="77777777" w:rsidR="007C3526" w:rsidRDefault="002A2F3E" w:rsidP="00BC4D68">
      <w:pPr>
        <w:spacing w:before="120"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SW-08-20 Yellowstone Pipeline</w:t>
      </w:r>
    </w:p>
    <w:p w14:paraId="5E40728A" w14:textId="3BE2C04B" w:rsidR="00B602A8" w:rsidRDefault="00B602A8" w:rsidP="00BC4D68">
      <w:pPr>
        <w:numPr>
          <w:ilvl w:val="0"/>
          <w:numId w:val="13"/>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 xml:space="preserve">We received </w:t>
      </w:r>
      <w:proofErr w:type="gramStart"/>
      <w:r>
        <w:rPr>
          <w:rFonts w:ascii="Times New Roman" w:eastAsia="Times New Roman" w:hAnsi="Times New Roman" w:cs="Times New Roman"/>
        </w:rPr>
        <w:t>a</w:t>
      </w:r>
      <w:proofErr w:type="gramEnd"/>
      <w:r>
        <w:rPr>
          <w:rFonts w:ascii="Times New Roman" w:eastAsia="Times New Roman" w:hAnsi="Times New Roman" w:cs="Times New Roman"/>
        </w:rPr>
        <w:t xml:space="preserve"> email letting us know that this project will not proceed until 2022 if then so we will be closing the project and they will have to re-submit when applicable.</w:t>
      </w:r>
    </w:p>
    <w:p w14:paraId="6F73E918" w14:textId="7A49CFC4" w:rsidR="007C3526" w:rsidRPr="00BC4D68" w:rsidRDefault="00B602A8" w:rsidP="00BC4D68">
      <w:pPr>
        <w:numPr>
          <w:ilvl w:val="0"/>
          <w:numId w:val="13"/>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 xml:space="preserve">A motion to close this application was made by </w:t>
      </w:r>
      <w:sdt>
        <w:sdtPr>
          <w:rPr>
            <w:rFonts w:ascii="Times New Roman" w:eastAsia="Times New Roman" w:hAnsi="Times New Roman" w:cs="Times New Roman"/>
          </w:rPr>
          <w:id w:val="-2007738674"/>
          <w:placeholder>
            <w:docPart w:val="DefaultPlaceholder_-1854013440"/>
          </w:placeholder>
        </w:sdtPr>
        <w:sdtEndPr/>
        <w:sdtContent>
          <w:r w:rsidR="00C43478">
            <w:rPr>
              <w:rFonts w:ascii="Times New Roman" w:eastAsia="Times New Roman" w:hAnsi="Times New Roman" w:cs="Times New Roman"/>
            </w:rPr>
            <w:t>Terry</w:t>
          </w:r>
        </w:sdtContent>
      </w:sdt>
      <w:r>
        <w:rPr>
          <w:rFonts w:ascii="Times New Roman" w:eastAsia="Times New Roman" w:hAnsi="Times New Roman" w:cs="Times New Roman"/>
        </w:rPr>
        <w:t>, 2</w:t>
      </w:r>
      <w:r w:rsidRPr="00B602A8">
        <w:rPr>
          <w:rFonts w:ascii="Times New Roman" w:eastAsia="Times New Roman" w:hAnsi="Times New Roman" w:cs="Times New Roman"/>
          <w:vertAlign w:val="superscript"/>
        </w:rPr>
        <w:t>nd</w:t>
      </w:r>
      <w:r>
        <w:rPr>
          <w:rFonts w:ascii="Times New Roman" w:eastAsia="Times New Roman" w:hAnsi="Times New Roman" w:cs="Times New Roman"/>
        </w:rPr>
        <w:t xml:space="preserve"> by </w:t>
      </w:r>
      <w:sdt>
        <w:sdtPr>
          <w:rPr>
            <w:rFonts w:ascii="Times New Roman" w:eastAsia="Times New Roman" w:hAnsi="Times New Roman" w:cs="Times New Roman"/>
          </w:rPr>
          <w:id w:val="-1028339548"/>
          <w:placeholder>
            <w:docPart w:val="DefaultPlaceholder_-1854013440"/>
          </w:placeholder>
        </w:sdtPr>
        <w:sdtEndPr/>
        <w:sdtContent>
          <w:r w:rsidR="00C43478">
            <w:rPr>
              <w:rFonts w:ascii="Times New Roman" w:eastAsia="Times New Roman" w:hAnsi="Times New Roman" w:cs="Times New Roman"/>
            </w:rPr>
            <w:t>Mindy</w:t>
          </w:r>
        </w:sdtContent>
      </w:sdt>
      <w:r>
        <w:rPr>
          <w:rFonts w:ascii="Times New Roman" w:eastAsia="Times New Roman" w:hAnsi="Times New Roman" w:cs="Times New Roman"/>
        </w:rPr>
        <w:t>, motion carried.</w:t>
      </w:r>
    </w:p>
    <w:p w14:paraId="2229254D" w14:textId="7B848F80" w:rsidR="001C19EA" w:rsidRPr="001C19EA" w:rsidRDefault="001C19EA" w:rsidP="001C19EA">
      <w:pPr>
        <w:spacing w:before="120" w:after="0" w:line="240" w:lineRule="auto"/>
        <w:rPr>
          <w:rFonts w:ascii="Times New Roman" w:eastAsia="Times New Roman" w:hAnsi="Times New Roman" w:cs="Times New Roman"/>
          <w:b/>
          <w:u w:val="single"/>
        </w:rPr>
      </w:pPr>
      <w:r w:rsidRPr="001C19EA">
        <w:rPr>
          <w:rFonts w:ascii="Times New Roman" w:eastAsia="Times New Roman" w:hAnsi="Times New Roman" w:cs="Times New Roman"/>
          <w:b/>
          <w:u w:val="single"/>
        </w:rPr>
        <w:t>SW-</w:t>
      </w:r>
      <w:r w:rsidR="00B602A8">
        <w:rPr>
          <w:rFonts w:ascii="Times New Roman" w:eastAsia="Times New Roman" w:hAnsi="Times New Roman" w:cs="Times New Roman"/>
          <w:b/>
          <w:u w:val="single"/>
        </w:rPr>
        <w:t>36</w:t>
      </w:r>
      <w:r w:rsidRPr="001C19EA">
        <w:rPr>
          <w:rFonts w:ascii="Times New Roman" w:eastAsia="Times New Roman" w:hAnsi="Times New Roman" w:cs="Times New Roman"/>
          <w:b/>
          <w:u w:val="single"/>
        </w:rPr>
        <w:t>-</w:t>
      </w:r>
      <w:r w:rsidR="005D7ABE">
        <w:rPr>
          <w:rFonts w:ascii="Times New Roman" w:eastAsia="Times New Roman" w:hAnsi="Times New Roman" w:cs="Times New Roman"/>
          <w:b/>
          <w:u w:val="single"/>
        </w:rPr>
        <w:t xml:space="preserve"> </w:t>
      </w:r>
      <w:r w:rsidR="00B602A8">
        <w:rPr>
          <w:rFonts w:ascii="Times New Roman" w:eastAsia="Times New Roman" w:hAnsi="Times New Roman" w:cs="Times New Roman"/>
          <w:b/>
          <w:u w:val="single"/>
        </w:rPr>
        <w:t>Meadows</w:t>
      </w:r>
    </w:p>
    <w:p w14:paraId="19C9F6C0" w14:textId="4A733C78" w:rsidR="00B602A8" w:rsidRDefault="00B602A8" w:rsidP="00B602A8">
      <w:pPr>
        <w:numPr>
          <w:ilvl w:val="0"/>
          <w:numId w:val="18"/>
        </w:numPr>
        <w:spacing w:after="0" w:line="240" w:lineRule="auto"/>
        <w:ind w:left="720" w:hanging="360"/>
        <w:rPr>
          <w:rFonts w:ascii="Times New Roman" w:eastAsia="Times New Roman" w:hAnsi="Times New Roman" w:cs="Times New Roman"/>
        </w:rPr>
      </w:pPr>
      <w:bookmarkStart w:id="1" w:name="_Hlk62035268"/>
      <w:r>
        <w:rPr>
          <w:rFonts w:ascii="Times New Roman" w:eastAsia="Times New Roman" w:hAnsi="Times New Roman" w:cs="Times New Roman"/>
        </w:rPr>
        <w:t xml:space="preserve">A motion to </w:t>
      </w:r>
      <w:r w:rsidR="00605AC3">
        <w:rPr>
          <w:rFonts w:ascii="Times New Roman" w:eastAsia="Times New Roman" w:hAnsi="Times New Roman" w:cs="Times New Roman"/>
        </w:rPr>
        <w:t>deny the</w:t>
      </w:r>
      <w:r>
        <w:rPr>
          <w:rFonts w:ascii="Times New Roman" w:eastAsia="Times New Roman" w:hAnsi="Times New Roman" w:cs="Times New Roman"/>
        </w:rPr>
        <w:t xml:space="preserve"> application </w:t>
      </w:r>
      <w:r w:rsidR="00605AC3">
        <w:rPr>
          <w:rFonts w:ascii="Times New Roman" w:eastAsia="Times New Roman" w:hAnsi="Times New Roman" w:cs="Times New Roman"/>
        </w:rPr>
        <w:t xml:space="preserve">for the below </w:t>
      </w:r>
      <w:r w:rsidR="00EF1245">
        <w:rPr>
          <w:rFonts w:ascii="Times New Roman" w:eastAsia="Times New Roman" w:hAnsi="Times New Roman" w:cs="Times New Roman"/>
        </w:rPr>
        <w:t xml:space="preserve">listed </w:t>
      </w:r>
      <w:r w:rsidR="00605AC3">
        <w:rPr>
          <w:rFonts w:ascii="Times New Roman" w:eastAsia="Times New Roman" w:hAnsi="Times New Roman" w:cs="Times New Roman"/>
        </w:rPr>
        <w:t xml:space="preserve">reasons </w:t>
      </w:r>
      <w:r>
        <w:rPr>
          <w:rFonts w:ascii="Times New Roman" w:eastAsia="Times New Roman" w:hAnsi="Times New Roman" w:cs="Times New Roman"/>
        </w:rPr>
        <w:t xml:space="preserve">was made </w:t>
      </w:r>
      <w:sdt>
        <w:sdtPr>
          <w:rPr>
            <w:rFonts w:ascii="Times New Roman" w:eastAsia="Times New Roman" w:hAnsi="Times New Roman" w:cs="Times New Roman"/>
          </w:rPr>
          <w:id w:val="-1697851043"/>
          <w:placeholder>
            <w:docPart w:val="9FB50B5B434E41DC812908557B61A092"/>
          </w:placeholder>
        </w:sdtPr>
        <w:sdtEndPr/>
        <w:sdtContent>
          <w:r w:rsidR="00C43478">
            <w:rPr>
              <w:rFonts w:ascii="Times New Roman" w:eastAsia="Times New Roman" w:hAnsi="Times New Roman" w:cs="Times New Roman"/>
            </w:rPr>
            <w:t>Sean</w:t>
          </w:r>
        </w:sdtContent>
      </w:sdt>
      <w:r>
        <w:rPr>
          <w:rFonts w:ascii="Times New Roman" w:eastAsia="Times New Roman" w:hAnsi="Times New Roman" w:cs="Times New Roman"/>
        </w:rPr>
        <w:t>, 2</w:t>
      </w:r>
      <w:r w:rsidRPr="00B602A8">
        <w:rPr>
          <w:rFonts w:ascii="Times New Roman" w:eastAsia="Times New Roman" w:hAnsi="Times New Roman" w:cs="Times New Roman"/>
          <w:vertAlign w:val="superscript"/>
        </w:rPr>
        <w:t>nd</w:t>
      </w:r>
      <w:r>
        <w:rPr>
          <w:rFonts w:ascii="Times New Roman" w:eastAsia="Times New Roman" w:hAnsi="Times New Roman" w:cs="Times New Roman"/>
        </w:rPr>
        <w:t xml:space="preserve"> by </w:t>
      </w:r>
      <w:sdt>
        <w:sdtPr>
          <w:rPr>
            <w:rFonts w:ascii="Times New Roman" w:eastAsia="Times New Roman" w:hAnsi="Times New Roman" w:cs="Times New Roman"/>
          </w:rPr>
          <w:id w:val="953282170"/>
          <w:placeholder>
            <w:docPart w:val="9FB50B5B434E41DC812908557B61A092"/>
          </w:placeholder>
        </w:sdtPr>
        <w:sdtEndPr/>
        <w:sdtContent>
          <w:r w:rsidR="00C43478">
            <w:rPr>
              <w:rFonts w:ascii="Times New Roman" w:eastAsia="Times New Roman" w:hAnsi="Times New Roman" w:cs="Times New Roman"/>
            </w:rPr>
            <w:t>Terry</w:t>
          </w:r>
        </w:sdtContent>
      </w:sdt>
      <w:r>
        <w:rPr>
          <w:rFonts w:ascii="Times New Roman" w:eastAsia="Times New Roman" w:hAnsi="Times New Roman" w:cs="Times New Roman"/>
        </w:rPr>
        <w:t>, motion carried</w:t>
      </w:r>
    </w:p>
    <w:p w14:paraId="73A554D0" w14:textId="573E8BA1" w:rsidR="00FC2D2E" w:rsidRPr="00EF1245" w:rsidRDefault="00FC2D2E" w:rsidP="00B602A8">
      <w:pPr>
        <w:numPr>
          <w:ilvl w:val="0"/>
          <w:numId w:val="18"/>
        </w:numPr>
        <w:spacing w:after="0" w:line="240" w:lineRule="auto"/>
        <w:ind w:left="720" w:hanging="360"/>
        <w:rPr>
          <w:rFonts w:ascii="Times New Roman" w:eastAsia="Times New Roman" w:hAnsi="Times New Roman" w:cs="Times New Roman"/>
          <w:i/>
          <w:iCs/>
        </w:rPr>
      </w:pPr>
      <w:r w:rsidRPr="00EF1245">
        <w:rPr>
          <w:rFonts w:ascii="Times New Roman" w:eastAsia="Times New Roman" w:hAnsi="Times New Roman" w:cs="Times New Roman"/>
          <w:i/>
          <w:iCs/>
        </w:rPr>
        <w:t>Amount of material to be removed</w:t>
      </w:r>
      <w:r w:rsidR="00605AC3" w:rsidRPr="00EF1245">
        <w:rPr>
          <w:rFonts w:ascii="Times New Roman" w:eastAsia="Times New Roman" w:hAnsi="Times New Roman" w:cs="Times New Roman"/>
          <w:i/>
          <w:iCs/>
        </w:rPr>
        <w:t xml:space="preserve"> not listed</w:t>
      </w:r>
    </w:p>
    <w:p w14:paraId="53DB5D72" w14:textId="57D1506A" w:rsidR="00FC2D2E" w:rsidRPr="00EF1245" w:rsidRDefault="00C73614" w:rsidP="00B602A8">
      <w:pPr>
        <w:numPr>
          <w:ilvl w:val="0"/>
          <w:numId w:val="18"/>
        </w:numPr>
        <w:spacing w:after="0" w:line="240" w:lineRule="auto"/>
        <w:ind w:left="720" w:hanging="360"/>
        <w:rPr>
          <w:rFonts w:ascii="Times New Roman" w:eastAsia="Times New Roman" w:hAnsi="Times New Roman" w:cs="Times New Roman"/>
          <w:i/>
          <w:iCs/>
        </w:rPr>
      </w:pPr>
      <w:r>
        <w:rPr>
          <w:rFonts w:ascii="Times New Roman" w:eastAsia="Times New Roman" w:hAnsi="Times New Roman" w:cs="Times New Roman"/>
          <w:i/>
          <w:iCs/>
        </w:rPr>
        <w:t>Total linear d</w:t>
      </w:r>
      <w:r w:rsidRPr="00EF1245">
        <w:rPr>
          <w:rFonts w:ascii="Times New Roman" w:eastAsia="Times New Roman" w:hAnsi="Times New Roman" w:cs="Times New Roman"/>
          <w:i/>
          <w:iCs/>
        </w:rPr>
        <w:t>istance</w:t>
      </w:r>
      <w:r>
        <w:rPr>
          <w:rFonts w:ascii="Times New Roman" w:eastAsia="Times New Roman" w:hAnsi="Times New Roman" w:cs="Times New Roman"/>
          <w:i/>
          <w:iCs/>
        </w:rPr>
        <w:t xml:space="preserve"> to be “cleared”</w:t>
      </w:r>
      <w:r w:rsidRPr="00EF1245">
        <w:rPr>
          <w:rFonts w:ascii="Times New Roman" w:eastAsia="Times New Roman" w:hAnsi="Times New Roman" w:cs="Times New Roman"/>
          <w:i/>
          <w:iCs/>
        </w:rPr>
        <w:t xml:space="preserve"> </w:t>
      </w:r>
      <w:r w:rsidR="00605AC3" w:rsidRPr="00EF1245">
        <w:rPr>
          <w:rFonts w:ascii="Times New Roman" w:eastAsia="Times New Roman" w:hAnsi="Times New Roman" w:cs="Times New Roman"/>
          <w:i/>
          <w:iCs/>
        </w:rPr>
        <w:t>not clear</w:t>
      </w:r>
    </w:p>
    <w:p w14:paraId="10E36792" w14:textId="3DB99469" w:rsidR="00FC2D2E" w:rsidRPr="00EF1245" w:rsidRDefault="00FC2D2E" w:rsidP="00B602A8">
      <w:pPr>
        <w:numPr>
          <w:ilvl w:val="0"/>
          <w:numId w:val="18"/>
        </w:numPr>
        <w:spacing w:after="0" w:line="240" w:lineRule="auto"/>
        <w:ind w:left="720" w:hanging="360"/>
        <w:rPr>
          <w:rFonts w:ascii="Times New Roman" w:eastAsia="Times New Roman" w:hAnsi="Times New Roman" w:cs="Times New Roman"/>
          <w:i/>
          <w:iCs/>
        </w:rPr>
      </w:pPr>
      <w:r w:rsidRPr="00EF1245">
        <w:rPr>
          <w:rFonts w:ascii="Times New Roman" w:eastAsia="Times New Roman" w:hAnsi="Times New Roman" w:cs="Times New Roman"/>
          <w:i/>
          <w:iCs/>
        </w:rPr>
        <w:t xml:space="preserve">No Pictures to visually see </w:t>
      </w:r>
      <w:r w:rsidR="00605AC3" w:rsidRPr="00EF1245">
        <w:rPr>
          <w:rFonts w:ascii="Times New Roman" w:eastAsia="Times New Roman" w:hAnsi="Times New Roman" w:cs="Times New Roman"/>
          <w:i/>
          <w:iCs/>
        </w:rPr>
        <w:t>project</w:t>
      </w:r>
      <w:r w:rsidR="00C73614">
        <w:rPr>
          <w:rFonts w:ascii="Times New Roman" w:eastAsia="Times New Roman" w:hAnsi="Times New Roman" w:cs="Times New Roman"/>
          <w:i/>
          <w:iCs/>
        </w:rPr>
        <w:t>; either typical alders or bridge timbers</w:t>
      </w:r>
    </w:p>
    <w:p w14:paraId="60A309E3" w14:textId="0AA155F1" w:rsidR="00FC2D2E" w:rsidRPr="00EF1245" w:rsidRDefault="00FC2D2E" w:rsidP="00B602A8">
      <w:pPr>
        <w:numPr>
          <w:ilvl w:val="0"/>
          <w:numId w:val="18"/>
        </w:numPr>
        <w:spacing w:after="0" w:line="240" w:lineRule="auto"/>
        <w:ind w:left="720" w:hanging="360"/>
        <w:rPr>
          <w:rFonts w:ascii="Times New Roman" w:eastAsia="Times New Roman" w:hAnsi="Times New Roman" w:cs="Times New Roman"/>
          <w:i/>
          <w:iCs/>
        </w:rPr>
      </w:pPr>
      <w:r w:rsidRPr="00EF1245">
        <w:rPr>
          <w:rFonts w:ascii="Times New Roman" w:eastAsia="Times New Roman" w:hAnsi="Times New Roman" w:cs="Times New Roman"/>
          <w:i/>
          <w:iCs/>
        </w:rPr>
        <w:t>Bridge timber removal not mentioned.</w:t>
      </w:r>
    </w:p>
    <w:p w14:paraId="6A6AB459" w14:textId="41C62155" w:rsidR="00FC2D2E" w:rsidRPr="00EF1245" w:rsidRDefault="00FC2D2E" w:rsidP="00B602A8">
      <w:pPr>
        <w:numPr>
          <w:ilvl w:val="0"/>
          <w:numId w:val="18"/>
        </w:numPr>
        <w:spacing w:after="0" w:line="240" w:lineRule="auto"/>
        <w:ind w:left="720" w:hanging="360"/>
        <w:rPr>
          <w:rFonts w:ascii="Times New Roman" w:eastAsia="Times New Roman" w:hAnsi="Times New Roman" w:cs="Times New Roman"/>
          <w:i/>
          <w:iCs/>
        </w:rPr>
      </w:pPr>
      <w:r w:rsidRPr="00EF1245">
        <w:rPr>
          <w:rFonts w:ascii="Times New Roman" w:eastAsia="Times New Roman" w:hAnsi="Times New Roman" w:cs="Times New Roman"/>
          <w:i/>
          <w:iCs/>
        </w:rPr>
        <w:t>Need further quantification of project</w:t>
      </w:r>
    </w:p>
    <w:p w14:paraId="68F999B6" w14:textId="25197D57" w:rsidR="00605AC3" w:rsidRDefault="00605AC3" w:rsidP="00B602A8">
      <w:pPr>
        <w:numPr>
          <w:ilvl w:val="0"/>
          <w:numId w:val="18"/>
        </w:numPr>
        <w:spacing w:after="0" w:line="240" w:lineRule="auto"/>
        <w:ind w:left="720" w:hanging="360"/>
        <w:rPr>
          <w:rFonts w:ascii="Times New Roman" w:eastAsia="Times New Roman" w:hAnsi="Times New Roman" w:cs="Times New Roman"/>
        </w:rPr>
      </w:pPr>
      <w:r w:rsidRPr="00EF1245">
        <w:rPr>
          <w:rFonts w:ascii="Times New Roman" w:eastAsia="Times New Roman" w:hAnsi="Times New Roman" w:cs="Times New Roman"/>
          <w:i/>
          <w:iCs/>
        </w:rPr>
        <w:t xml:space="preserve">When you have fine </w:t>
      </w:r>
      <w:r w:rsidR="00EF1245" w:rsidRPr="00EF1245">
        <w:rPr>
          <w:rFonts w:ascii="Times New Roman" w:eastAsia="Times New Roman" w:hAnsi="Times New Roman" w:cs="Times New Roman"/>
          <w:i/>
          <w:iCs/>
        </w:rPr>
        <w:t>material,</w:t>
      </w:r>
      <w:r w:rsidRPr="00EF1245">
        <w:rPr>
          <w:rFonts w:ascii="Times New Roman" w:eastAsia="Times New Roman" w:hAnsi="Times New Roman" w:cs="Times New Roman"/>
          <w:i/>
          <w:iCs/>
        </w:rPr>
        <w:t xml:space="preserve"> you have the potential of banks falling in</w:t>
      </w:r>
      <w:r w:rsidR="00C73614">
        <w:rPr>
          <w:rFonts w:ascii="Times New Roman" w:eastAsia="Times New Roman" w:hAnsi="Times New Roman" w:cs="Times New Roman"/>
          <w:i/>
          <w:iCs/>
        </w:rPr>
        <w:t>, wood in creek can dissipate energy and/or protect banks</w:t>
      </w:r>
      <w:r>
        <w:rPr>
          <w:rFonts w:ascii="Times New Roman" w:eastAsia="Times New Roman" w:hAnsi="Times New Roman" w:cs="Times New Roman"/>
        </w:rPr>
        <w:t>.</w:t>
      </w:r>
    </w:p>
    <w:p w14:paraId="31839F7A" w14:textId="1406CF59" w:rsidR="00C43478" w:rsidRPr="00EF1245" w:rsidRDefault="00605AC3" w:rsidP="00EF1245">
      <w:pPr>
        <w:numPr>
          <w:ilvl w:val="0"/>
          <w:numId w:val="18"/>
        </w:numPr>
        <w:spacing w:after="0" w:line="240" w:lineRule="auto"/>
        <w:ind w:left="720" w:hanging="360"/>
        <w:rPr>
          <w:rFonts w:ascii="Times New Roman" w:eastAsia="Times New Roman" w:hAnsi="Times New Roman" w:cs="Times New Roman"/>
          <w:i/>
          <w:iCs/>
        </w:rPr>
      </w:pPr>
      <w:r w:rsidRPr="00EF1245">
        <w:rPr>
          <w:rFonts w:ascii="Times New Roman" w:eastAsia="Times New Roman" w:hAnsi="Times New Roman" w:cs="Times New Roman"/>
          <w:i/>
          <w:iCs/>
        </w:rPr>
        <w:t>FWP is concerned with this project and removing alders from low radiant stream is not the answer</w:t>
      </w:r>
      <w:r w:rsidR="00C73614">
        <w:rPr>
          <w:rFonts w:ascii="Times New Roman" w:eastAsia="Times New Roman" w:hAnsi="Times New Roman" w:cs="Times New Roman"/>
          <w:i/>
          <w:iCs/>
        </w:rPr>
        <w:t xml:space="preserve"> – woody debris provides cover for fish</w:t>
      </w:r>
      <w:r w:rsidRPr="00EF1245">
        <w:rPr>
          <w:rFonts w:ascii="Times New Roman" w:eastAsia="Times New Roman" w:hAnsi="Times New Roman" w:cs="Times New Roman"/>
          <w:i/>
          <w:iCs/>
        </w:rPr>
        <w:t>. This will be hard to approve from a FWP perspective.  Th</w:t>
      </w:r>
      <w:r w:rsidR="00C73614">
        <w:rPr>
          <w:rFonts w:ascii="Times New Roman" w:eastAsia="Times New Roman" w:hAnsi="Times New Roman" w:cs="Times New Roman"/>
          <w:i/>
          <w:iCs/>
        </w:rPr>
        <w:t>is area of the</w:t>
      </w:r>
      <w:r w:rsidRPr="00EF1245">
        <w:rPr>
          <w:rFonts w:ascii="Times New Roman" w:eastAsia="Times New Roman" w:hAnsi="Times New Roman" w:cs="Times New Roman"/>
          <w:i/>
          <w:iCs/>
        </w:rPr>
        <w:t xml:space="preserve"> stream is sediment</w:t>
      </w:r>
      <w:r w:rsidR="00C73614">
        <w:rPr>
          <w:rFonts w:ascii="Times New Roman" w:eastAsia="Times New Roman" w:hAnsi="Times New Roman" w:cs="Times New Roman"/>
          <w:i/>
          <w:iCs/>
        </w:rPr>
        <w:t xml:space="preserve"> rich</w:t>
      </w:r>
      <w:r w:rsidRPr="00EF1245">
        <w:rPr>
          <w:rFonts w:ascii="Times New Roman" w:eastAsia="Times New Roman" w:hAnsi="Times New Roman" w:cs="Times New Roman"/>
          <w:i/>
          <w:iCs/>
        </w:rPr>
        <w:t xml:space="preserve"> already</w:t>
      </w:r>
      <w:r w:rsidR="00C73614">
        <w:rPr>
          <w:rFonts w:ascii="Times New Roman" w:eastAsia="Times New Roman" w:hAnsi="Times New Roman" w:cs="Times New Roman"/>
          <w:i/>
          <w:iCs/>
        </w:rPr>
        <w:t>, warms in the summer and is marginal trout habitat</w:t>
      </w:r>
      <w:r w:rsidRPr="00EF1245">
        <w:rPr>
          <w:rFonts w:ascii="Times New Roman" w:eastAsia="Times New Roman" w:hAnsi="Times New Roman" w:cs="Times New Roman"/>
          <w:i/>
          <w:iCs/>
        </w:rPr>
        <w:t>.</w:t>
      </w:r>
    </w:p>
    <w:p w14:paraId="5971621D" w14:textId="0BD6C8D9" w:rsidR="00605AC3" w:rsidRDefault="00605AC3" w:rsidP="00B602A8">
      <w:pPr>
        <w:numPr>
          <w:ilvl w:val="0"/>
          <w:numId w:val="18"/>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 xml:space="preserve">A site visit is scheduled for more information Sean, Jason, Bill, </w:t>
      </w:r>
      <w:r w:rsidR="00C43478">
        <w:rPr>
          <w:rFonts w:ascii="Times New Roman" w:eastAsia="Times New Roman" w:hAnsi="Times New Roman" w:cs="Times New Roman"/>
        </w:rPr>
        <w:t>Tabled until March.</w:t>
      </w:r>
    </w:p>
    <w:p w14:paraId="1ED24A5E" w14:textId="2CE1CBB2" w:rsidR="005D7ABE" w:rsidRDefault="005D7ABE" w:rsidP="005D7ABE">
      <w:pPr>
        <w:spacing w:before="120"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SW-3</w:t>
      </w:r>
      <w:r w:rsidR="00B602A8">
        <w:rPr>
          <w:rFonts w:ascii="Times New Roman" w:eastAsia="Times New Roman" w:hAnsi="Times New Roman" w:cs="Times New Roman"/>
          <w:b/>
          <w:u w:val="single"/>
        </w:rPr>
        <w:t>7</w:t>
      </w:r>
      <w:r>
        <w:rPr>
          <w:rFonts w:ascii="Times New Roman" w:eastAsia="Times New Roman" w:hAnsi="Times New Roman" w:cs="Times New Roman"/>
          <w:b/>
          <w:u w:val="single"/>
        </w:rPr>
        <w:t xml:space="preserve">-20 </w:t>
      </w:r>
      <w:r w:rsidR="00B602A8">
        <w:rPr>
          <w:rFonts w:ascii="Times New Roman" w:eastAsia="Times New Roman" w:hAnsi="Times New Roman" w:cs="Times New Roman"/>
          <w:b/>
          <w:u w:val="single"/>
        </w:rPr>
        <w:t>Beckman</w:t>
      </w:r>
    </w:p>
    <w:bookmarkEnd w:id="1"/>
    <w:p w14:paraId="5C4D74E9" w14:textId="3C51E0A8" w:rsidR="00B602A8" w:rsidRDefault="00B602A8" w:rsidP="00B602A8">
      <w:pPr>
        <w:numPr>
          <w:ilvl w:val="0"/>
          <w:numId w:val="18"/>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 xml:space="preserve">A motion to accept as a completed application was made </w:t>
      </w:r>
      <w:sdt>
        <w:sdtPr>
          <w:rPr>
            <w:rFonts w:ascii="Times New Roman" w:eastAsia="Times New Roman" w:hAnsi="Times New Roman" w:cs="Times New Roman"/>
          </w:rPr>
          <w:id w:val="572624808"/>
          <w:placeholder>
            <w:docPart w:val="2F35B994CB0B424DA496A81AF5ECAB87"/>
          </w:placeholder>
        </w:sdtPr>
        <w:sdtEndPr/>
        <w:sdtContent>
          <w:r w:rsidR="001B2C0B">
            <w:rPr>
              <w:rFonts w:ascii="Times New Roman" w:eastAsia="Times New Roman" w:hAnsi="Times New Roman" w:cs="Times New Roman"/>
            </w:rPr>
            <w:t>Mindy</w:t>
          </w:r>
        </w:sdtContent>
      </w:sdt>
      <w:r>
        <w:rPr>
          <w:rFonts w:ascii="Times New Roman" w:eastAsia="Times New Roman" w:hAnsi="Times New Roman" w:cs="Times New Roman"/>
        </w:rPr>
        <w:t>, 2</w:t>
      </w:r>
      <w:r w:rsidRPr="00B602A8">
        <w:rPr>
          <w:rFonts w:ascii="Times New Roman" w:eastAsia="Times New Roman" w:hAnsi="Times New Roman" w:cs="Times New Roman"/>
          <w:vertAlign w:val="superscript"/>
        </w:rPr>
        <w:t>nd</w:t>
      </w:r>
      <w:r>
        <w:rPr>
          <w:rFonts w:ascii="Times New Roman" w:eastAsia="Times New Roman" w:hAnsi="Times New Roman" w:cs="Times New Roman"/>
        </w:rPr>
        <w:t xml:space="preserve"> by </w:t>
      </w:r>
      <w:sdt>
        <w:sdtPr>
          <w:rPr>
            <w:rFonts w:ascii="Times New Roman" w:eastAsia="Times New Roman" w:hAnsi="Times New Roman" w:cs="Times New Roman"/>
          </w:rPr>
          <w:id w:val="-2012677335"/>
          <w:placeholder>
            <w:docPart w:val="2F35B994CB0B424DA496A81AF5ECAB87"/>
          </w:placeholder>
        </w:sdtPr>
        <w:sdtEndPr/>
        <w:sdtContent>
          <w:r w:rsidR="001B2C0B">
            <w:rPr>
              <w:rFonts w:ascii="Times New Roman" w:eastAsia="Times New Roman" w:hAnsi="Times New Roman" w:cs="Times New Roman"/>
            </w:rPr>
            <w:t>Terry</w:t>
          </w:r>
        </w:sdtContent>
      </w:sdt>
      <w:r>
        <w:rPr>
          <w:rFonts w:ascii="Times New Roman" w:eastAsia="Times New Roman" w:hAnsi="Times New Roman" w:cs="Times New Roman"/>
        </w:rPr>
        <w:t>, motion carried</w:t>
      </w:r>
    </w:p>
    <w:p w14:paraId="2C2451D1" w14:textId="6BCB671E" w:rsidR="001B2C0B" w:rsidRDefault="004B0241" w:rsidP="00B602A8">
      <w:pPr>
        <w:numPr>
          <w:ilvl w:val="0"/>
          <w:numId w:val="18"/>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Stone dust will be used on the trail</w:t>
      </w:r>
    </w:p>
    <w:p w14:paraId="2F7DD07B" w14:textId="778CBD64" w:rsidR="004B0241" w:rsidRDefault="004B0241" w:rsidP="00B602A8">
      <w:pPr>
        <w:numPr>
          <w:ilvl w:val="0"/>
          <w:numId w:val="18"/>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 xml:space="preserve">Roots will not be pulled from the one </w:t>
      </w:r>
      <w:r w:rsidR="00EF1245">
        <w:rPr>
          <w:rFonts w:ascii="Times New Roman" w:eastAsia="Times New Roman" w:hAnsi="Times New Roman" w:cs="Times New Roman"/>
        </w:rPr>
        <w:t xml:space="preserve">down </w:t>
      </w:r>
      <w:r>
        <w:rPr>
          <w:rFonts w:ascii="Times New Roman" w:eastAsia="Times New Roman" w:hAnsi="Times New Roman" w:cs="Times New Roman"/>
        </w:rPr>
        <w:t>tree on the bank.</w:t>
      </w:r>
    </w:p>
    <w:p w14:paraId="09163358" w14:textId="1A208F3D" w:rsidR="001B2C0B" w:rsidRDefault="001B2C0B" w:rsidP="00B602A8">
      <w:pPr>
        <w:numPr>
          <w:ilvl w:val="0"/>
          <w:numId w:val="18"/>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 xml:space="preserve">FWP </w:t>
      </w:r>
      <w:r w:rsidR="004B0241">
        <w:rPr>
          <w:rFonts w:ascii="Times New Roman" w:eastAsia="Times New Roman" w:hAnsi="Times New Roman" w:cs="Times New Roman"/>
        </w:rPr>
        <w:t>would like to do a site visit.</w:t>
      </w:r>
    </w:p>
    <w:p w14:paraId="6E23C90F" w14:textId="5CCE5804" w:rsidR="004B0241" w:rsidRDefault="004B0241" w:rsidP="00B602A8">
      <w:pPr>
        <w:numPr>
          <w:ilvl w:val="0"/>
          <w:numId w:val="18"/>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Site visit is scheduled for Friday</w:t>
      </w:r>
      <w:r w:rsidR="00FB408F">
        <w:rPr>
          <w:rFonts w:ascii="Times New Roman" w:eastAsia="Times New Roman" w:hAnsi="Times New Roman" w:cs="Times New Roman"/>
        </w:rPr>
        <w:t xml:space="preserve"> </w:t>
      </w:r>
      <w:r>
        <w:rPr>
          <w:rFonts w:ascii="Times New Roman" w:eastAsia="Times New Roman" w:hAnsi="Times New Roman" w:cs="Times New Roman"/>
        </w:rPr>
        <w:t>22nd 10:00 am</w:t>
      </w:r>
      <w:r w:rsidR="00EF1245">
        <w:rPr>
          <w:rFonts w:ascii="Times New Roman" w:eastAsia="Times New Roman" w:hAnsi="Times New Roman" w:cs="Times New Roman"/>
        </w:rPr>
        <w:t>, with Jason, Bill present</w:t>
      </w:r>
      <w:r>
        <w:rPr>
          <w:rFonts w:ascii="Times New Roman" w:eastAsia="Times New Roman" w:hAnsi="Times New Roman" w:cs="Times New Roman"/>
        </w:rPr>
        <w:t>.</w:t>
      </w:r>
    </w:p>
    <w:p w14:paraId="19C3336B" w14:textId="76A3EDF5" w:rsidR="005D7ABE" w:rsidRDefault="005D7ABE" w:rsidP="005D7ABE">
      <w:pPr>
        <w:spacing w:before="120"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SW-3</w:t>
      </w:r>
      <w:r w:rsidR="00B602A8">
        <w:rPr>
          <w:rFonts w:ascii="Times New Roman" w:eastAsia="Times New Roman" w:hAnsi="Times New Roman" w:cs="Times New Roman"/>
          <w:b/>
          <w:u w:val="single"/>
        </w:rPr>
        <w:t>8</w:t>
      </w:r>
      <w:r>
        <w:rPr>
          <w:rFonts w:ascii="Times New Roman" w:eastAsia="Times New Roman" w:hAnsi="Times New Roman" w:cs="Times New Roman"/>
          <w:b/>
          <w:u w:val="single"/>
        </w:rPr>
        <w:t>-</w:t>
      </w:r>
      <w:r w:rsidR="00B602A8">
        <w:rPr>
          <w:rFonts w:ascii="Times New Roman" w:eastAsia="Times New Roman" w:hAnsi="Times New Roman" w:cs="Times New Roman"/>
          <w:b/>
          <w:u w:val="single"/>
        </w:rPr>
        <w:t>30 Knuth</w:t>
      </w:r>
    </w:p>
    <w:p w14:paraId="5814A987" w14:textId="320E0992" w:rsidR="00B602A8" w:rsidRDefault="00B602A8" w:rsidP="00B602A8">
      <w:pPr>
        <w:numPr>
          <w:ilvl w:val="0"/>
          <w:numId w:val="18"/>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 xml:space="preserve">A motion to accept as a completed application was made </w:t>
      </w:r>
      <w:sdt>
        <w:sdtPr>
          <w:rPr>
            <w:rFonts w:ascii="Times New Roman" w:eastAsia="Times New Roman" w:hAnsi="Times New Roman" w:cs="Times New Roman"/>
          </w:rPr>
          <w:id w:val="-176119232"/>
          <w:placeholder>
            <w:docPart w:val="20BBE934D4744615A787CA84E85C6182"/>
          </w:placeholder>
        </w:sdtPr>
        <w:sdtEndPr/>
        <w:sdtContent>
          <w:r w:rsidR="004B0241">
            <w:rPr>
              <w:rFonts w:ascii="Times New Roman" w:eastAsia="Times New Roman" w:hAnsi="Times New Roman" w:cs="Times New Roman"/>
            </w:rPr>
            <w:t>Mindy</w:t>
          </w:r>
        </w:sdtContent>
      </w:sdt>
      <w:r>
        <w:rPr>
          <w:rFonts w:ascii="Times New Roman" w:eastAsia="Times New Roman" w:hAnsi="Times New Roman" w:cs="Times New Roman"/>
        </w:rPr>
        <w:t>, 2</w:t>
      </w:r>
      <w:r w:rsidRPr="00B602A8">
        <w:rPr>
          <w:rFonts w:ascii="Times New Roman" w:eastAsia="Times New Roman" w:hAnsi="Times New Roman" w:cs="Times New Roman"/>
          <w:vertAlign w:val="superscript"/>
        </w:rPr>
        <w:t>nd</w:t>
      </w:r>
      <w:r>
        <w:rPr>
          <w:rFonts w:ascii="Times New Roman" w:eastAsia="Times New Roman" w:hAnsi="Times New Roman" w:cs="Times New Roman"/>
        </w:rPr>
        <w:t xml:space="preserve"> by </w:t>
      </w:r>
      <w:sdt>
        <w:sdtPr>
          <w:rPr>
            <w:rFonts w:ascii="Times New Roman" w:eastAsia="Times New Roman" w:hAnsi="Times New Roman" w:cs="Times New Roman"/>
          </w:rPr>
          <w:id w:val="-551384128"/>
          <w:placeholder>
            <w:docPart w:val="20BBE934D4744615A787CA84E85C6182"/>
          </w:placeholder>
        </w:sdtPr>
        <w:sdtEndPr/>
        <w:sdtContent>
          <w:r w:rsidR="004B0241">
            <w:rPr>
              <w:rFonts w:ascii="Times New Roman" w:eastAsia="Times New Roman" w:hAnsi="Times New Roman" w:cs="Times New Roman"/>
            </w:rPr>
            <w:t>Terry</w:t>
          </w:r>
        </w:sdtContent>
      </w:sdt>
      <w:r>
        <w:rPr>
          <w:rFonts w:ascii="Times New Roman" w:eastAsia="Times New Roman" w:hAnsi="Times New Roman" w:cs="Times New Roman"/>
        </w:rPr>
        <w:t>, motion carried</w:t>
      </w:r>
    </w:p>
    <w:p w14:paraId="5F91E893" w14:textId="61DACD85" w:rsidR="0027344D" w:rsidRDefault="0027344D" w:rsidP="00B602A8">
      <w:pPr>
        <w:numPr>
          <w:ilvl w:val="0"/>
          <w:numId w:val="18"/>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 xml:space="preserve">This was an existing dock permit that Mr. </w:t>
      </w:r>
      <w:proofErr w:type="spellStart"/>
      <w:r>
        <w:rPr>
          <w:rFonts w:ascii="Times New Roman" w:eastAsia="Times New Roman" w:hAnsi="Times New Roman" w:cs="Times New Roman"/>
        </w:rPr>
        <w:t>Rummel</w:t>
      </w:r>
      <w:proofErr w:type="spellEnd"/>
      <w:r>
        <w:rPr>
          <w:rFonts w:ascii="Times New Roman" w:eastAsia="Times New Roman" w:hAnsi="Times New Roman" w:cs="Times New Roman"/>
        </w:rPr>
        <w:t xml:space="preserve"> </w:t>
      </w:r>
      <w:r w:rsidR="00EF1245">
        <w:rPr>
          <w:rFonts w:ascii="Times New Roman" w:eastAsia="Times New Roman" w:hAnsi="Times New Roman" w:cs="Times New Roman"/>
        </w:rPr>
        <w:t>submitted</w:t>
      </w:r>
      <w:r>
        <w:rPr>
          <w:rFonts w:ascii="Times New Roman" w:eastAsia="Times New Roman" w:hAnsi="Times New Roman" w:cs="Times New Roman"/>
        </w:rPr>
        <w:t xml:space="preserve"> but never constructed.</w:t>
      </w:r>
    </w:p>
    <w:p w14:paraId="002F110C" w14:textId="220B4BA6" w:rsidR="0027344D" w:rsidRDefault="0027344D" w:rsidP="00B602A8">
      <w:pPr>
        <w:numPr>
          <w:ilvl w:val="0"/>
          <w:numId w:val="18"/>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The platform is 1-2 ft above high water</w:t>
      </w:r>
    </w:p>
    <w:p w14:paraId="76E0B539" w14:textId="77C21C19" w:rsidR="0027344D" w:rsidRDefault="0027344D" w:rsidP="00B602A8">
      <w:pPr>
        <w:numPr>
          <w:ilvl w:val="0"/>
          <w:numId w:val="18"/>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The dock will be removed by dragging it in the water to the boat ramp.</w:t>
      </w:r>
    </w:p>
    <w:p w14:paraId="6CBCD660" w14:textId="2D009DC5" w:rsidR="0027344D" w:rsidRDefault="0027344D" w:rsidP="00B602A8">
      <w:pPr>
        <w:numPr>
          <w:ilvl w:val="0"/>
          <w:numId w:val="18"/>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There is no plan to remove any alders except a dea</w:t>
      </w:r>
      <w:r w:rsidR="00EF1245">
        <w:rPr>
          <w:rFonts w:ascii="Times New Roman" w:eastAsia="Times New Roman" w:hAnsi="Times New Roman" w:cs="Times New Roman"/>
        </w:rPr>
        <w:t>d</w:t>
      </w:r>
      <w:r>
        <w:rPr>
          <w:rFonts w:ascii="Times New Roman" w:eastAsia="Times New Roman" w:hAnsi="Times New Roman" w:cs="Times New Roman"/>
        </w:rPr>
        <w:t xml:space="preserve"> tree that is laying on the bank.</w:t>
      </w:r>
    </w:p>
    <w:p w14:paraId="3D428488" w14:textId="2F44BFD2" w:rsidR="004B0241" w:rsidRPr="00FC2D2E" w:rsidRDefault="0027344D" w:rsidP="0027344D">
      <w:pPr>
        <w:numPr>
          <w:ilvl w:val="0"/>
          <w:numId w:val="18"/>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Site visit will be schedule with Jason, Arthur, Terry, Mindy on Monday 25</w:t>
      </w:r>
      <w:r w:rsidRPr="0027344D">
        <w:rPr>
          <w:rFonts w:ascii="Times New Roman" w:eastAsia="Times New Roman" w:hAnsi="Times New Roman" w:cs="Times New Roman"/>
          <w:vertAlign w:val="superscript"/>
        </w:rPr>
        <w:t>th</w:t>
      </w:r>
      <w:r>
        <w:rPr>
          <w:rFonts w:ascii="Times New Roman" w:eastAsia="Times New Roman" w:hAnsi="Times New Roman" w:cs="Times New Roman"/>
        </w:rPr>
        <w:t xml:space="preserve"> at 12:30. T</w:t>
      </w:r>
      <w:r w:rsidR="00FC2D2E">
        <w:rPr>
          <w:rFonts w:ascii="Times New Roman" w:eastAsia="Times New Roman" w:hAnsi="Times New Roman" w:cs="Times New Roman"/>
        </w:rPr>
        <w:t>a</w:t>
      </w:r>
      <w:r>
        <w:rPr>
          <w:rFonts w:ascii="Times New Roman" w:eastAsia="Times New Roman" w:hAnsi="Times New Roman" w:cs="Times New Roman"/>
        </w:rPr>
        <w:t>ke flagging</w:t>
      </w:r>
      <w:r w:rsidR="00FC2D2E">
        <w:rPr>
          <w:rFonts w:ascii="Times New Roman" w:eastAsia="Times New Roman" w:hAnsi="Times New Roman" w:cs="Times New Roman"/>
        </w:rPr>
        <w:t>.</w:t>
      </w:r>
    </w:p>
    <w:p w14:paraId="002E3A9F" w14:textId="3F0D6A62" w:rsidR="00B602A8" w:rsidRDefault="00B602A8" w:rsidP="00B602A8">
      <w:pPr>
        <w:spacing w:before="120"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 xml:space="preserve">SW-01-21 </w:t>
      </w:r>
      <w:proofErr w:type="spellStart"/>
      <w:r>
        <w:rPr>
          <w:rFonts w:ascii="Times New Roman" w:eastAsia="Times New Roman" w:hAnsi="Times New Roman" w:cs="Times New Roman"/>
          <w:b/>
          <w:u w:val="single"/>
        </w:rPr>
        <w:t>Rahn</w:t>
      </w:r>
      <w:proofErr w:type="spellEnd"/>
    </w:p>
    <w:p w14:paraId="088B9EC9" w14:textId="4AE2D13C" w:rsidR="00B602A8" w:rsidRDefault="00B602A8" w:rsidP="00B602A8">
      <w:pPr>
        <w:numPr>
          <w:ilvl w:val="0"/>
          <w:numId w:val="18"/>
        </w:numPr>
        <w:spacing w:after="0" w:line="240" w:lineRule="auto"/>
        <w:ind w:left="720" w:hanging="360"/>
        <w:rPr>
          <w:rFonts w:ascii="Times New Roman" w:eastAsia="Times New Roman" w:hAnsi="Times New Roman" w:cs="Times New Roman"/>
        </w:rPr>
      </w:pPr>
      <w:bookmarkStart w:id="2" w:name="_Hlk62035359"/>
      <w:r>
        <w:rPr>
          <w:rFonts w:ascii="Times New Roman" w:eastAsia="Times New Roman" w:hAnsi="Times New Roman" w:cs="Times New Roman"/>
        </w:rPr>
        <w:t xml:space="preserve">A motion to accept as a completed application was made </w:t>
      </w:r>
      <w:sdt>
        <w:sdtPr>
          <w:rPr>
            <w:rFonts w:ascii="Times New Roman" w:eastAsia="Times New Roman" w:hAnsi="Times New Roman" w:cs="Times New Roman"/>
          </w:rPr>
          <w:id w:val="400566288"/>
          <w:placeholder>
            <w:docPart w:val="DefaultPlaceholder_-1854013440"/>
          </w:placeholder>
        </w:sdtPr>
        <w:sdtEndPr/>
        <w:sdtContent>
          <w:r w:rsidR="00FC2D2E">
            <w:rPr>
              <w:rFonts w:ascii="Times New Roman" w:eastAsia="Times New Roman" w:hAnsi="Times New Roman" w:cs="Times New Roman"/>
            </w:rPr>
            <w:t>Bill</w:t>
          </w:r>
        </w:sdtContent>
      </w:sdt>
      <w:r>
        <w:rPr>
          <w:rFonts w:ascii="Times New Roman" w:eastAsia="Times New Roman" w:hAnsi="Times New Roman" w:cs="Times New Roman"/>
        </w:rPr>
        <w:t>, 2</w:t>
      </w:r>
      <w:r w:rsidRPr="00B602A8">
        <w:rPr>
          <w:rFonts w:ascii="Times New Roman" w:eastAsia="Times New Roman" w:hAnsi="Times New Roman" w:cs="Times New Roman"/>
          <w:vertAlign w:val="superscript"/>
        </w:rPr>
        <w:t>nd</w:t>
      </w:r>
      <w:r>
        <w:rPr>
          <w:rFonts w:ascii="Times New Roman" w:eastAsia="Times New Roman" w:hAnsi="Times New Roman" w:cs="Times New Roman"/>
        </w:rPr>
        <w:t xml:space="preserve"> by </w:t>
      </w:r>
      <w:sdt>
        <w:sdtPr>
          <w:rPr>
            <w:rFonts w:ascii="Times New Roman" w:eastAsia="Times New Roman" w:hAnsi="Times New Roman" w:cs="Times New Roman"/>
          </w:rPr>
          <w:id w:val="319633074"/>
          <w:placeholder>
            <w:docPart w:val="DefaultPlaceholder_-1854013440"/>
          </w:placeholder>
        </w:sdtPr>
        <w:sdtEndPr/>
        <w:sdtContent>
          <w:r w:rsidR="00FC2D2E">
            <w:rPr>
              <w:rFonts w:ascii="Times New Roman" w:eastAsia="Times New Roman" w:hAnsi="Times New Roman" w:cs="Times New Roman"/>
            </w:rPr>
            <w:t>Sean</w:t>
          </w:r>
        </w:sdtContent>
      </w:sdt>
      <w:r>
        <w:rPr>
          <w:rFonts w:ascii="Times New Roman" w:eastAsia="Times New Roman" w:hAnsi="Times New Roman" w:cs="Times New Roman"/>
        </w:rPr>
        <w:t>, motion carried</w:t>
      </w:r>
      <w:r w:rsidR="00FC2D2E">
        <w:rPr>
          <w:rFonts w:ascii="Times New Roman" w:eastAsia="Times New Roman" w:hAnsi="Times New Roman" w:cs="Times New Roman"/>
        </w:rPr>
        <w:t>.</w:t>
      </w:r>
    </w:p>
    <w:p w14:paraId="0DCB19D1" w14:textId="51BB5595" w:rsidR="00FC2D2E" w:rsidRPr="00EF1245" w:rsidRDefault="00EF1245" w:rsidP="00B602A8">
      <w:pPr>
        <w:numPr>
          <w:ilvl w:val="0"/>
          <w:numId w:val="18"/>
        </w:numPr>
        <w:spacing w:after="0" w:line="240" w:lineRule="auto"/>
        <w:ind w:left="720" w:hanging="360"/>
        <w:rPr>
          <w:rFonts w:ascii="Times New Roman" w:eastAsia="Times New Roman" w:hAnsi="Times New Roman" w:cs="Times New Roman"/>
        </w:rPr>
      </w:pPr>
      <w:r w:rsidRPr="00EF1245">
        <w:rPr>
          <w:rFonts w:ascii="Times New Roman" w:eastAsia="Times New Roman" w:hAnsi="Times New Roman" w:cs="Times New Roman"/>
        </w:rPr>
        <w:t>A motion</w:t>
      </w:r>
      <w:r w:rsidR="00FC2D2E" w:rsidRPr="00EF1245">
        <w:rPr>
          <w:rFonts w:ascii="Times New Roman" w:eastAsia="Times New Roman" w:hAnsi="Times New Roman" w:cs="Times New Roman"/>
        </w:rPr>
        <w:t xml:space="preserve"> to accept </w:t>
      </w:r>
      <w:r w:rsidRPr="00EF1245">
        <w:rPr>
          <w:rFonts w:ascii="Times New Roman" w:eastAsia="Times New Roman" w:hAnsi="Times New Roman" w:cs="Times New Roman"/>
        </w:rPr>
        <w:t xml:space="preserve">the project </w:t>
      </w:r>
      <w:r w:rsidR="00FC2D2E" w:rsidRPr="00EF1245">
        <w:rPr>
          <w:rFonts w:ascii="Times New Roman" w:eastAsia="Times New Roman" w:hAnsi="Times New Roman" w:cs="Times New Roman"/>
        </w:rPr>
        <w:t xml:space="preserve">as submitted </w:t>
      </w:r>
      <w:r w:rsidRPr="00EF1245">
        <w:rPr>
          <w:rFonts w:ascii="Times New Roman" w:eastAsia="Times New Roman" w:hAnsi="Times New Roman" w:cs="Times New Roman"/>
        </w:rPr>
        <w:t>was made by Sean</w:t>
      </w:r>
      <w:r w:rsidR="00FC2D2E" w:rsidRPr="00EF1245">
        <w:rPr>
          <w:rFonts w:ascii="Times New Roman" w:eastAsia="Times New Roman" w:hAnsi="Times New Roman" w:cs="Times New Roman"/>
        </w:rPr>
        <w:t xml:space="preserve"> 2</w:t>
      </w:r>
      <w:r w:rsidR="00FC2D2E" w:rsidRPr="00EF1245">
        <w:rPr>
          <w:rFonts w:ascii="Times New Roman" w:eastAsia="Times New Roman" w:hAnsi="Times New Roman" w:cs="Times New Roman"/>
          <w:vertAlign w:val="superscript"/>
        </w:rPr>
        <w:t>nd</w:t>
      </w:r>
      <w:r w:rsidRPr="00EF1245">
        <w:rPr>
          <w:rFonts w:ascii="Times New Roman" w:eastAsia="Times New Roman" w:hAnsi="Times New Roman" w:cs="Times New Roman"/>
        </w:rPr>
        <w:t xml:space="preserve"> by Terry, </w:t>
      </w:r>
      <w:r w:rsidR="00FC2D2E" w:rsidRPr="00EF1245">
        <w:rPr>
          <w:rFonts w:ascii="Times New Roman" w:eastAsia="Times New Roman" w:hAnsi="Times New Roman" w:cs="Times New Roman"/>
        </w:rPr>
        <w:t>motion carried.</w:t>
      </w:r>
    </w:p>
    <w:p w14:paraId="12723077" w14:textId="0BB16004" w:rsidR="00FC2D2E" w:rsidRDefault="00FC2D2E" w:rsidP="00B602A8">
      <w:pPr>
        <w:numPr>
          <w:ilvl w:val="0"/>
          <w:numId w:val="18"/>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 xml:space="preserve">Until the trail issue is finalized Gene will have to use the existing </w:t>
      </w:r>
      <w:r w:rsidR="00EF1245">
        <w:rPr>
          <w:rFonts w:ascii="Times New Roman" w:eastAsia="Times New Roman" w:hAnsi="Times New Roman" w:cs="Times New Roman"/>
        </w:rPr>
        <w:t>t</w:t>
      </w:r>
      <w:r>
        <w:rPr>
          <w:rFonts w:ascii="Times New Roman" w:eastAsia="Times New Roman" w:hAnsi="Times New Roman" w:cs="Times New Roman"/>
        </w:rPr>
        <w:t>rail only.</w:t>
      </w:r>
    </w:p>
    <w:bookmarkEnd w:id="2"/>
    <w:p w14:paraId="6A8E198A" w14:textId="77777777" w:rsidR="008F21CD" w:rsidRDefault="008F21CD">
      <w:pPr>
        <w:spacing w:after="0" w:line="240" w:lineRule="auto"/>
        <w:rPr>
          <w:rFonts w:ascii="Times New Roman" w:eastAsia="Times New Roman" w:hAnsi="Times New Roman" w:cs="Times New Roman"/>
        </w:rPr>
      </w:pPr>
    </w:p>
    <w:p w14:paraId="2ABE3F21" w14:textId="77777777" w:rsidR="008F21CD" w:rsidRDefault="008F21CD">
      <w:pPr>
        <w:spacing w:after="0" w:line="240" w:lineRule="auto"/>
        <w:rPr>
          <w:rFonts w:ascii="Times New Roman" w:eastAsia="Times New Roman" w:hAnsi="Times New Roman" w:cs="Times New Roman"/>
        </w:rPr>
      </w:pPr>
    </w:p>
    <w:p w14:paraId="16F02BFD" w14:textId="77777777" w:rsidR="008F21CD" w:rsidRDefault="008F21CD">
      <w:pPr>
        <w:spacing w:after="0" w:line="240" w:lineRule="auto"/>
        <w:rPr>
          <w:rFonts w:ascii="Times New Roman" w:eastAsia="Times New Roman" w:hAnsi="Times New Roman" w:cs="Times New Roman"/>
        </w:rPr>
      </w:pPr>
    </w:p>
    <w:p w14:paraId="670674AB" w14:textId="77777777" w:rsidR="008F21CD" w:rsidRDefault="008F21CD">
      <w:pPr>
        <w:spacing w:after="0" w:line="240" w:lineRule="auto"/>
        <w:rPr>
          <w:rFonts w:ascii="Times New Roman" w:eastAsia="Times New Roman" w:hAnsi="Times New Roman" w:cs="Times New Roman"/>
        </w:rPr>
      </w:pPr>
    </w:p>
    <w:p w14:paraId="71769BD1" w14:textId="601003F8" w:rsidR="007C3526" w:rsidRDefault="002A2F3E">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motion to adjourn at </w:t>
      </w:r>
      <w:sdt>
        <w:sdtPr>
          <w:rPr>
            <w:rFonts w:ascii="Times New Roman" w:eastAsia="Times New Roman" w:hAnsi="Times New Roman" w:cs="Times New Roman"/>
          </w:rPr>
          <w:id w:val="1199504070"/>
          <w:placeholder>
            <w:docPart w:val="DefaultPlaceholder_-1854013440"/>
          </w:placeholder>
        </w:sdtPr>
        <w:sdtEndPr/>
        <w:sdtContent>
          <w:r w:rsidR="00FB408F">
            <w:rPr>
              <w:rFonts w:ascii="Times New Roman" w:eastAsia="Times New Roman" w:hAnsi="Times New Roman" w:cs="Times New Roman"/>
            </w:rPr>
            <w:t>8:15</w:t>
          </w:r>
        </w:sdtContent>
      </w:sdt>
      <w:r w:rsidR="007E340E">
        <w:rPr>
          <w:rFonts w:ascii="Times New Roman" w:eastAsia="Times New Roman" w:hAnsi="Times New Roman" w:cs="Times New Roman"/>
        </w:rPr>
        <w:t xml:space="preserve"> pm w</w:t>
      </w:r>
      <w:r>
        <w:rPr>
          <w:rFonts w:ascii="Times New Roman" w:eastAsia="Times New Roman" w:hAnsi="Times New Roman" w:cs="Times New Roman"/>
        </w:rPr>
        <w:t xml:space="preserve">as made by </w:t>
      </w:r>
      <w:sdt>
        <w:sdtPr>
          <w:rPr>
            <w:rFonts w:ascii="Times New Roman" w:eastAsia="Times New Roman" w:hAnsi="Times New Roman" w:cs="Times New Roman"/>
          </w:rPr>
          <w:id w:val="-1082905874"/>
          <w:placeholder>
            <w:docPart w:val="DefaultPlaceholder_-1854013440"/>
          </w:placeholder>
        </w:sdtPr>
        <w:sdtEndPr/>
        <w:sdtContent>
          <w:r w:rsidR="00FB408F">
            <w:rPr>
              <w:rFonts w:ascii="Times New Roman" w:eastAsia="Times New Roman" w:hAnsi="Times New Roman" w:cs="Times New Roman"/>
            </w:rPr>
            <w:t>Mindy</w:t>
          </w:r>
        </w:sdtContent>
      </w:sdt>
      <w:r>
        <w:rPr>
          <w:rFonts w:ascii="Times New Roman" w:eastAsia="Times New Roman" w:hAnsi="Times New Roman" w:cs="Times New Roman"/>
        </w:rPr>
        <w:t>, 2</w:t>
      </w:r>
      <w:r>
        <w:rPr>
          <w:rFonts w:ascii="Times New Roman" w:eastAsia="Times New Roman" w:hAnsi="Times New Roman" w:cs="Times New Roman"/>
          <w:vertAlign w:val="superscript"/>
        </w:rPr>
        <w:t>nd</w:t>
      </w:r>
      <w:r>
        <w:rPr>
          <w:rFonts w:ascii="Times New Roman" w:eastAsia="Times New Roman" w:hAnsi="Times New Roman" w:cs="Times New Roman"/>
        </w:rPr>
        <w:t xml:space="preserve"> by </w:t>
      </w:r>
      <w:sdt>
        <w:sdtPr>
          <w:rPr>
            <w:rFonts w:ascii="Times New Roman" w:eastAsia="Times New Roman" w:hAnsi="Times New Roman" w:cs="Times New Roman"/>
          </w:rPr>
          <w:id w:val="351080214"/>
          <w:placeholder>
            <w:docPart w:val="DefaultPlaceholder_-1854013440"/>
          </w:placeholder>
        </w:sdtPr>
        <w:sdtEndPr/>
        <w:sdtContent>
          <w:r w:rsidR="00FB408F">
            <w:rPr>
              <w:rFonts w:ascii="Times New Roman" w:eastAsia="Times New Roman" w:hAnsi="Times New Roman" w:cs="Times New Roman"/>
            </w:rPr>
            <w:t>Sean</w:t>
          </w:r>
        </w:sdtContent>
      </w:sdt>
      <w:r>
        <w:rPr>
          <w:rFonts w:ascii="Times New Roman" w:eastAsia="Times New Roman" w:hAnsi="Times New Roman" w:cs="Times New Roman"/>
        </w:rPr>
        <w:t>, Motion carried.</w:t>
      </w:r>
    </w:p>
    <w:p w14:paraId="6E44A0C0" w14:textId="77777777" w:rsidR="007C3526" w:rsidRDefault="007C3526">
      <w:pPr>
        <w:spacing w:after="0" w:line="240" w:lineRule="auto"/>
        <w:rPr>
          <w:rFonts w:ascii="Times New Roman" w:eastAsia="Times New Roman" w:hAnsi="Times New Roman" w:cs="Times New Roman"/>
        </w:rPr>
      </w:pPr>
    </w:p>
    <w:p w14:paraId="59D7E175" w14:textId="77777777" w:rsidR="007C3526" w:rsidRDefault="007C3526">
      <w:pPr>
        <w:spacing w:after="0" w:line="240" w:lineRule="auto"/>
        <w:rPr>
          <w:rFonts w:ascii="Times New Roman" w:eastAsia="Times New Roman" w:hAnsi="Times New Roman" w:cs="Times New Roman"/>
        </w:rPr>
      </w:pPr>
    </w:p>
    <w:p w14:paraId="49F11B26" w14:textId="77777777" w:rsidR="00835A6D" w:rsidRDefault="00835A6D">
      <w:pPr>
        <w:spacing w:after="0" w:line="240" w:lineRule="auto"/>
        <w:rPr>
          <w:rFonts w:ascii="Times New Roman" w:eastAsia="Times New Roman" w:hAnsi="Times New Roman" w:cs="Times New Roman"/>
        </w:rPr>
      </w:pPr>
    </w:p>
    <w:p w14:paraId="41AB4BE2" w14:textId="77777777" w:rsidR="00835A6D" w:rsidRDefault="00835A6D">
      <w:pPr>
        <w:spacing w:after="0" w:line="240" w:lineRule="auto"/>
        <w:rPr>
          <w:rFonts w:ascii="Times New Roman" w:eastAsia="Times New Roman" w:hAnsi="Times New Roman" w:cs="Times New Roman"/>
        </w:rPr>
      </w:pPr>
    </w:p>
    <w:p w14:paraId="638AF717" w14:textId="77777777" w:rsidR="007C3526" w:rsidRDefault="002A2F3E">
      <w:pPr>
        <w:spacing w:after="0" w:line="240" w:lineRule="auto"/>
        <w:rPr>
          <w:rFonts w:ascii="Times New Roman" w:eastAsia="Times New Roman" w:hAnsi="Times New Roman" w:cs="Times New Roman"/>
        </w:rPr>
      </w:pPr>
      <w:r>
        <w:rPr>
          <w:rFonts w:ascii="Times New Roman" w:eastAsia="Times New Roman" w:hAnsi="Times New Roman" w:cs="Times New Roman"/>
        </w:rPr>
        <w:t>Respectfully Submitted.</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Approved.</w:t>
      </w:r>
    </w:p>
    <w:p w14:paraId="65360CF6" w14:textId="77777777" w:rsidR="007C3526" w:rsidRDefault="007C3526">
      <w:pPr>
        <w:spacing w:after="0" w:line="240" w:lineRule="auto"/>
        <w:rPr>
          <w:rFonts w:ascii="Times New Roman" w:eastAsia="Times New Roman" w:hAnsi="Times New Roman" w:cs="Times New Roman"/>
        </w:rPr>
      </w:pPr>
    </w:p>
    <w:p w14:paraId="659C30E0" w14:textId="77777777" w:rsidR="007C3526" w:rsidRDefault="007C3526">
      <w:pPr>
        <w:spacing w:after="0" w:line="240" w:lineRule="auto"/>
        <w:rPr>
          <w:rFonts w:ascii="Times New Roman" w:eastAsia="Times New Roman" w:hAnsi="Times New Roman" w:cs="Times New Roman"/>
        </w:rPr>
      </w:pPr>
    </w:p>
    <w:p w14:paraId="340BF6B7" w14:textId="77777777" w:rsidR="007C3526" w:rsidRDefault="007C3526">
      <w:pPr>
        <w:spacing w:after="0" w:line="240" w:lineRule="auto"/>
        <w:rPr>
          <w:rFonts w:ascii="Times New Roman" w:eastAsia="Times New Roman" w:hAnsi="Times New Roman" w:cs="Times New Roman"/>
        </w:rPr>
      </w:pPr>
    </w:p>
    <w:p w14:paraId="4A048F30" w14:textId="77777777" w:rsidR="007C3526" w:rsidRDefault="007C3526">
      <w:pPr>
        <w:spacing w:after="0" w:line="240" w:lineRule="auto"/>
        <w:rPr>
          <w:rFonts w:ascii="Times New Roman" w:eastAsia="Times New Roman" w:hAnsi="Times New Roman" w:cs="Times New Roman"/>
        </w:rPr>
      </w:pPr>
    </w:p>
    <w:p w14:paraId="2BF613EF" w14:textId="77777777" w:rsidR="007C3526" w:rsidRDefault="007C3526">
      <w:pPr>
        <w:spacing w:after="0" w:line="240" w:lineRule="auto"/>
        <w:rPr>
          <w:rFonts w:ascii="Times New Roman" w:eastAsia="Times New Roman" w:hAnsi="Times New Roman" w:cs="Times New Roman"/>
        </w:rPr>
      </w:pPr>
    </w:p>
    <w:p w14:paraId="1A677618" w14:textId="77777777" w:rsidR="007C3526" w:rsidRDefault="007C3526">
      <w:pPr>
        <w:spacing w:after="0" w:line="240" w:lineRule="auto"/>
        <w:rPr>
          <w:rFonts w:ascii="Times New Roman" w:eastAsia="Times New Roman" w:hAnsi="Times New Roman" w:cs="Times New Roman"/>
        </w:rPr>
      </w:pPr>
    </w:p>
    <w:p w14:paraId="0E2A2806" w14:textId="77777777" w:rsidR="007C3526" w:rsidRDefault="002A2F3E">
      <w:pPr>
        <w:spacing w:after="0" w:line="240" w:lineRule="auto"/>
        <w:rPr>
          <w:rFonts w:ascii="Times New Roman" w:eastAsia="Times New Roman" w:hAnsi="Times New Roman" w:cs="Times New Roman"/>
        </w:rPr>
      </w:pPr>
      <w:r>
        <w:rPr>
          <w:rFonts w:ascii="Times New Roman" w:eastAsia="Times New Roman" w:hAnsi="Times New Roman" w:cs="Times New Roman"/>
        </w:rPr>
        <w:t>Leona Gollen</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Bill Naegeli</w:t>
      </w:r>
    </w:p>
    <w:p w14:paraId="024E3597" w14:textId="7EFC95AB" w:rsidR="007C3526" w:rsidRDefault="002A2F3E">
      <w:pPr>
        <w:tabs>
          <w:tab w:val="left" w:pos="4320"/>
          <w:tab w:val="left" w:pos="8640"/>
        </w:tabs>
        <w:spacing w:after="0" w:line="240" w:lineRule="auto"/>
        <w:rPr>
          <w:rFonts w:ascii="Times New Roman" w:eastAsia="Times New Roman" w:hAnsi="Times New Roman" w:cs="Times New Roman"/>
        </w:rPr>
      </w:pPr>
      <w:r>
        <w:rPr>
          <w:rFonts w:ascii="Times New Roman" w:eastAsia="Times New Roman" w:hAnsi="Times New Roman" w:cs="Times New Roman"/>
        </w:rPr>
        <w:t>Administrator</w:t>
      </w:r>
      <w:r>
        <w:rPr>
          <w:rFonts w:ascii="Times New Roman" w:eastAsia="Times New Roman" w:hAnsi="Times New Roman" w:cs="Times New Roman"/>
        </w:rPr>
        <w:tab/>
        <w:t xml:space="preserve">                                         Chairman</w:t>
      </w:r>
    </w:p>
    <w:p w14:paraId="5B3266A2" w14:textId="0B0CE258" w:rsidR="005D7ABE" w:rsidRDefault="001D016A" w:rsidP="00A65C97">
      <w:pPr>
        <w:shd w:val="clear" w:color="auto" w:fill="FFFFFF"/>
        <w:spacing w:after="0" w:line="240" w:lineRule="auto"/>
        <w:jc w:val="center"/>
        <w:rPr>
          <w:rFonts w:ascii="Arial" w:eastAsia="Times New Roman" w:hAnsi="Arial" w:cs="Arial"/>
          <w:color w:val="222222"/>
          <w:sz w:val="24"/>
          <w:szCs w:val="19"/>
        </w:rPr>
      </w:pPr>
      <w:r>
        <w:rPr>
          <w:rFonts w:ascii="Times New Roman" w:eastAsia="Times New Roman" w:hAnsi="Times New Roman" w:cs="Times New Roman"/>
        </w:rPr>
        <w:br w:type="page"/>
      </w:r>
      <w:bookmarkStart w:id="3" w:name="_Hlk17228151"/>
      <w:bookmarkEnd w:id="3"/>
    </w:p>
    <w:p w14:paraId="53C401FA" w14:textId="27CA9F90" w:rsidR="005D7ABE" w:rsidRDefault="002025C0" w:rsidP="00A65C97">
      <w:pPr>
        <w:spacing w:line="240" w:lineRule="auto"/>
        <w:contextualSpacing/>
      </w:pPr>
      <w:r>
        <w:rPr>
          <w:rFonts w:ascii="Times New Roman" w:hAnsi="Times New Roman" w:cs="Times New Roman"/>
          <w:noProof/>
          <w:sz w:val="24"/>
          <w:szCs w:val="24"/>
        </w:rPr>
        <w:drawing>
          <wp:anchor distT="0" distB="0" distL="114300" distR="114300" simplePos="0" relativeHeight="251659264" behindDoc="1" locked="0" layoutInCell="1" allowOverlap="1" wp14:anchorId="23582251" wp14:editId="07295073">
            <wp:simplePos x="0" y="0"/>
            <wp:positionH relativeFrom="column">
              <wp:posOffset>0</wp:posOffset>
            </wp:positionH>
            <wp:positionV relativeFrom="paragraph">
              <wp:posOffset>-635</wp:posOffset>
            </wp:positionV>
            <wp:extent cx="2684145" cy="406400"/>
            <wp:effectExtent l="0" t="0" r="825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4145" cy="40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0579BBE" w14:textId="77777777" w:rsidR="005D7ABE" w:rsidRDefault="005D7ABE" w:rsidP="00A65C97">
      <w:pPr>
        <w:spacing w:line="240" w:lineRule="auto"/>
        <w:contextualSpacing/>
      </w:pPr>
    </w:p>
    <w:p w14:paraId="5A2FF56F" w14:textId="77777777" w:rsidR="002025C0" w:rsidRDefault="002025C0" w:rsidP="002025C0">
      <w:pPr>
        <w:pStyle w:val="Header"/>
        <w:rPr>
          <w:rFonts w:ascii="Arial" w:hAnsi="Arial" w:cs="Arial"/>
          <w:b/>
          <w:sz w:val="18"/>
        </w:rPr>
      </w:pPr>
      <w:r w:rsidRPr="00C63950">
        <w:rPr>
          <w:rFonts w:ascii="Arial" w:hAnsi="Arial" w:cs="Arial"/>
          <w:b/>
          <w:sz w:val="18"/>
          <w:szCs w:val="24"/>
        </w:rPr>
        <w:t>Natural Resources Conservation Service</w:t>
      </w:r>
      <w:r w:rsidRPr="00C63950">
        <w:rPr>
          <w:rFonts w:ascii="Arial" w:hAnsi="Arial" w:cs="Arial"/>
          <w:b/>
          <w:sz w:val="18"/>
        </w:rPr>
        <w:t xml:space="preserve">  </w:t>
      </w:r>
    </w:p>
    <w:p w14:paraId="7CE7766B" w14:textId="77777777" w:rsidR="002025C0" w:rsidRPr="00C63950" w:rsidRDefault="002025C0" w:rsidP="002025C0">
      <w:pPr>
        <w:pStyle w:val="Header"/>
        <w:rPr>
          <w:rFonts w:ascii="Arial" w:hAnsi="Arial" w:cs="Arial"/>
          <w:b/>
          <w:sz w:val="18"/>
          <w:szCs w:val="24"/>
        </w:rPr>
      </w:pPr>
      <w:r>
        <w:rPr>
          <w:rFonts w:ascii="Arial" w:hAnsi="Arial" w:cs="Arial"/>
          <w:sz w:val="18"/>
        </w:rPr>
        <w:t xml:space="preserve">    Plains Field Office</w:t>
      </w:r>
    </w:p>
    <w:p w14:paraId="56B6D191" w14:textId="77777777" w:rsidR="002025C0" w:rsidRDefault="002025C0" w:rsidP="002025C0">
      <w:pPr>
        <w:pStyle w:val="BasicParagraph"/>
        <w:rPr>
          <w:rFonts w:ascii="Arial" w:hAnsi="Arial" w:cs="Arial"/>
          <w:sz w:val="18"/>
        </w:rPr>
      </w:pPr>
      <w:r>
        <w:rPr>
          <w:rFonts w:ascii="Arial" w:hAnsi="Arial" w:cs="Arial"/>
          <w:sz w:val="18"/>
        </w:rPr>
        <w:t xml:space="preserve">    7487 MT Hwy 200, Plains, MT.  59859</w:t>
      </w:r>
    </w:p>
    <w:p w14:paraId="3E929AB1" w14:textId="77777777" w:rsidR="002025C0" w:rsidRDefault="002025C0" w:rsidP="002025C0">
      <w:pPr>
        <w:pStyle w:val="BasicParagraph"/>
      </w:pPr>
      <w:r>
        <w:rPr>
          <w:rFonts w:ascii="Arial" w:hAnsi="Arial" w:cs="Arial"/>
          <w:sz w:val="18"/>
        </w:rPr>
        <w:t xml:space="preserve">    406.826.3701.</w:t>
      </w:r>
    </w:p>
    <w:p w14:paraId="3A4A5697" w14:textId="77777777" w:rsidR="002025C0" w:rsidRDefault="002025C0" w:rsidP="00A65C97">
      <w:pPr>
        <w:spacing w:line="240" w:lineRule="auto"/>
        <w:contextualSpacing/>
      </w:pPr>
    </w:p>
    <w:p w14:paraId="1965EA59" w14:textId="77777777" w:rsidR="00525FC6" w:rsidRDefault="00525FC6" w:rsidP="00525FC6">
      <w:pPr>
        <w:spacing w:line="240" w:lineRule="auto"/>
        <w:contextualSpacing/>
      </w:pPr>
      <w:r>
        <w:t>Green Mountain Conservation District Meeting</w:t>
      </w:r>
    </w:p>
    <w:p w14:paraId="75DC0AC1" w14:textId="77777777" w:rsidR="00525FC6" w:rsidRDefault="00525FC6" w:rsidP="00525FC6">
      <w:pPr>
        <w:spacing w:line="240" w:lineRule="auto"/>
        <w:contextualSpacing/>
      </w:pPr>
      <w:r>
        <w:t>NRCS Report</w:t>
      </w:r>
    </w:p>
    <w:p w14:paraId="159597AF" w14:textId="77777777" w:rsidR="00525FC6" w:rsidRDefault="00525FC6" w:rsidP="00525FC6">
      <w:pPr>
        <w:spacing w:line="240" w:lineRule="auto"/>
        <w:contextualSpacing/>
      </w:pPr>
      <w:r>
        <w:t>January 19, 2021</w:t>
      </w:r>
    </w:p>
    <w:p w14:paraId="26E8DAEF" w14:textId="77777777" w:rsidR="00525FC6" w:rsidRDefault="00525FC6" w:rsidP="00525FC6">
      <w:pPr>
        <w:spacing w:line="240" w:lineRule="auto"/>
        <w:contextualSpacing/>
      </w:pPr>
    </w:p>
    <w:p w14:paraId="4E23CBCE" w14:textId="77777777" w:rsidR="00525FC6" w:rsidRDefault="00525FC6" w:rsidP="00525FC6">
      <w:pPr>
        <w:spacing w:line="240" w:lineRule="auto"/>
        <w:contextualSpacing/>
      </w:pPr>
      <w:r>
        <w:t xml:space="preserve">The Plains Service Center is in “Phase I” which means visitors are allowed to meet with staff with pre-scheduled appointments and social distancing and masks are required, however, visitors are not allowed in the building. Meetings must take place in the parking lot or in the field.  </w:t>
      </w:r>
    </w:p>
    <w:p w14:paraId="4E4E7487" w14:textId="77777777" w:rsidR="00525FC6" w:rsidRDefault="00525FC6" w:rsidP="00525FC6">
      <w:pPr>
        <w:spacing w:line="240" w:lineRule="auto"/>
        <w:contextualSpacing/>
      </w:pPr>
    </w:p>
    <w:p w14:paraId="32D93EF4" w14:textId="77777777" w:rsidR="00525FC6" w:rsidRDefault="00525FC6" w:rsidP="00525FC6">
      <w:pPr>
        <w:spacing w:line="240" w:lineRule="auto"/>
        <w:contextualSpacing/>
      </w:pPr>
      <w:r>
        <w:t>We are currently working on multiple applications for white pine restoration in the Green Mtn CD service area through our Targeted Implementation Plan (TIP).</w:t>
      </w:r>
    </w:p>
    <w:p w14:paraId="5350DD4C" w14:textId="77777777" w:rsidR="00525FC6" w:rsidRDefault="00525FC6" w:rsidP="00525FC6">
      <w:pPr>
        <w:spacing w:line="240" w:lineRule="auto"/>
        <w:contextualSpacing/>
      </w:pPr>
    </w:p>
    <w:p w14:paraId="60469176" w14:textId="77777777" w:rsidR="00525FC6" w:rsidRDefault="00525FC6" w:rsidP="00525FC6">
      <w:pPr>
        <w:spacing w:line="240" w:lineRule="auto"/>
        <w:contextualSpacing/>
      </w:pPr>
      <w:r>
        <w:t>We are also working on developing a new TIP for stream restoration work in the Green Mtn CD service area in conjunction with the Lower Clark Fork Watershed Group. Our proposal is currently in the review process.</w:t>
      </w:r>
    </w:p>
    <w:p w14:paraId="0E474871" w14:textId="77777777" w:rsidR="00525FC6" w:rsidRDefault="00525FC6" w:rsidP="00525FC6">
      <w:pPr>
        <w:spacing w:line="240" w:lineRule="auto"/>
        <w:contextualSpacing/>
      </w:pPr>
    </w:p>
    <w:p w14:paraId="5FB2D218" w14:textId="77777777" w:rsidR="00525FC6" w:rsidRDefault="00525FC6" w:rsidP="00525FC6">
      <w:pPr>
        <w:spacing w:line="240" w:lineRule="auto"/>
        <w:contextualSpacing/>
      </w:pPr>
      <w:r>
        <w:t xml:space="preserve">We are also working on 2021 CSP applications. </w:t>
      </w:r>
    </w:p>
    <w:p w14:paraId="6A32C1A7" w14:textId="77777777" w:rsidR="00525FC6" w:rsidRDefault="00525FC6" w:rsidP="00525FC6">
      <w:pPr>
        <w:spacing w:line="240" w:lineRule="auto"/>
        <w:contextualSpacing/>
      </w:pPr>
    </w:p>
    <w:p w14:paraId="383C02D4" w14:textId="77777777" w:rsidR="00525FC6" w:rsidRDefault="00525FC6" w:rsidP="00525FC6">
      <w:pPr>
        <w:spacing w:line="240" w:lineRule="auto"/>
        <w:contextualSpacing/>
      </w:pPr>
      <w:r>
        <w:t xml:space="preserve">February will be a busy month for us due to several deadlines related to processing CSP and EQIP applications. </w:t>
      </w:r>
    </w:p>
    <w:p w14:paraId="71454CB7" w14:textId="77777777" w:rsidR="00525FC6" w:rsidRDefault="00525FC6" w:rsidP="00525FC6">
      <w:pPr>
        <w:spacing w:line="240" w:lineRule="auto"/>
        <w:contextualSpacing/>
      </w:pPr>
    </w:p>
    <w:p w14:paraId="0A9CF02F" w14:textId="77777777" w:rsidR="00525FC6" w:rsidRDefault="00525FC6" w:rsidP="00525FC6">
      <w:pPr>
        <w:spacing w:line="240" w:lineRule="auto"/>
        <w:contextualSpacing/>
      </w:pPr>
      <w:r>
        <w:t>Thank you,</w:t>
      </w:r>
    </w:p>
    <w:p w14:paraId="41B6FD89" w14:textId="77777777" w:rsidR="00525FC6" w:rsidRDefault="00525FC6" w:rsidP="00525FC6">
      <w:pPr>
        <w:spacing w:line="240" w:lineRule="auto"/>
        <w:contextualSpacing/>
      </w:pPr>
      <w:r>
        <w:t>Dillon</w:t>
      </w:r>
    </w:p>
    <w:p w14:paraId="24294F08" w14:textId="77777777" w:rsidR="00525FC6" w:rsidRDefault="00525FC6" w:rsidP="00525FC6">
      <w:pPr>
        <w:spacing w:line="240" w:lineRule="auto"/>
        <w:contextualSpacing/>
      </w:pPr>
    </w:p>
    <w:p w14:paraId="5FC9ACB6" w14:textId="77777777" w:rsidR="00525FC6" w:rsidRDefault="00525FC6" w:rsidP="00525FC6">
      <w:pPr>
        <w:spacing w:line="240" w:lineRule="auto"/>
        <w:contextualSpacing/>
      </w:pPr>
      <w:r>
        <w:t>Dillon Martini</w:t>
      </w:r>
    </w:p>
    <w:p w14:paraId="56F3B4E8" w14:textId="77777777" w:rsidR="00525FC6" w:rsidRDefault="00525FC6" w:rsidP="00525FC6">
      <w:pPr>
        <w:spacing w:line="240" w:lineRule="auto"/>
        <w:contextualSpacing/>
      </w:pPr>
      <w:r>
        <w:t>District Conservationist</w:t>
      </w:r>
    </w:p>
    <w:p w14:paraId="5E700C9C" w14:textId="77777777" w:rsidR="00525FC6" w:rsidRDefault="00525FC6" w:rsidP="00525FC6">
      <w:pPr>
        <w:spacing w:line="240" w:lineRule="auto"/>
        <w:contextualSpacing/>
      </w:pPr>
      <w:r>
        <w:t>Plains Field Office</w:t>
      </w:r>
    </w:p>
    <w:p w14:paraId="078CFE2C" w14:textId="77777777" w:rsidR="002025C0" w:rsidRDefault="002025C0" w:rsidP="00A65C97">
      <w:pPr>
        <w:spacing w:line="240" w:lineRule="auto"/>
        <w:contextualSpacing/>
      </w:pPr>
    </w:p>
    <w:p w14:paraId="7534C8EC" w14:textId="243E28F2" w:rsidR="00D745C0" w:rsidRDefault="00D745C0">
      <w:pPr>
        <w:rPr>
          <w:rFonts w:ascii="Times New Roman" w:eastAsia="Times New Roman" w:hAnsi="Times New Roman" w:cs="Times New Roman"/>
        </w:rPr>
      </w:pPr>
      <w:r>
        <w:rPr>
          <w:rFonts w:ascii="Times New Roman" w:eastAsia="Times New Roman" w:hAnsi="Times New Roman" w:cs="Times New Roman"/>
        </w:rPr>
        <w:br w:type="page"/>
      </w:r>
    </w:p>
    <w:p w14:paraId="3D37FDC9" w14:textId="77777777" w:rsidR="00D745C0" w:rsidRDefault="00D745C0" w:rsidP="00A65C97">
      <w:pPr>
        <w:shd w:val="clear" w:color="auto" w:fill="FFFFFF"/>
        <w:spacing w:after="0" w:line="240" w:lineRule="auto"/>
        <w:jc w:val="center"/>
        <w:rPr>
          <w:rFonts w:ascii="Arial" w:eastAsia="Times New Roman" w:hAnsi="Arial" w:cs="Arial"/>
          <w:color w:val="222222"/>
          <w:sz w:val="24"/>
          <w:szCs w:val="19"/>
        </w:rPr>
      </w:pPr>
      <w:r>
        <w:rPr>
          <w:rFonts w:ascii="Arial" w:eastAsia="Times New Roman" w:hAnsi="Arial" w:cs="Arial"/>
          <w:noProof/>
          <w:color w:val="222222"/>
          <w:sz w:val="24"/>
          <w:szCs w:val="19"/>
        </w:rPr>
        <w:drawing>
          <wp:inline distT="0" distB="0" distL="0" distR="0" wp14:anchorId="0AC2BD06" wp14:editId="6BDA5742">
            <wp:extent cx="2378704" cy="793750"/>
            <wp:effectExtent l="0" t="0" r="317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78704" cy="793750"/>
                    </a:xfrm>
                    <a:prstGeom prst="rect">
                      <a:avLst/>
                    </a:prstGeom>
                    <a:noFill/>
                    <a:ln>
                      <a:noFill/>
                    </a:ln>
                  </pic:spPr>
                </pic:pic>
              </a:graphicData>
            </a:graphic>
          </wp:inline>
        </w:drawing>
      </w:r>
    </w:p>
    <w:p w14:paraId="280FD679" w14:textId="77777777" w:rsidR="00D745C0" w:rsidRPr="00BD5AB7" w:rsidRDefault="00D745C0" w:rsidP="00A65C97">
      <w:pPr>
        <w:shd w:val="clear" w:color="auto" w:fill="FFFFFF"/>
        <w:spacing w:after="0" w:line="240" w:lineRule="auto"/>
        <w:jc w:val="center"/>
        <w:rPr>
          <w:rFonts w:eastAsia="Times New Roman" w:cstheme="minorHAnsi"/>
          <w:color w:val="222222"/>
          <w:sz w:val="24"/>
          <w:szCs w:val="19"/>
        </w:rPr>
      </w:pPr>
      <w:r w:rsidRPr="00BD5AB7">
        <w:rPr>
          <w:rFonts w:eastAsia="Times New Roman" w:cstheme="minorHAnsi"/>
          <w:color w:val="222222"/>
          <w:sz w:val="24"/>
          <w:szCs w:val="19"/>
        </w:rPr>
        <w:t>Report to the Green Mountain Conservation District</w:t>
      </w:r>
    </w:p>
    <w:p w14:paraId="02A39A41" w14:textId="77777777" w:rsidR="00D745C0" w:rsidRPr="00BD5AB7" w:rsidRDefault="00D745C0" w:rsidP="00A65C97">
      <w:pPr>
        <w:shd w:val="clear" w:color="auto" w:fill="FFFFFF"/>
        <w:spacing w:after="0" w:line="240" w:lineRule="auto"/>
        <w:jc w:val="center"/>
        <w:rPr>
          <w:rFonts w:eastAsia="Times New Roman" w:cstheme="minorHAnsi"/>
          <w:color w:val="222222"/>
          <w:sz w:val="24"/>
          <w:szCs w:val="19"/>
        </w:rPr>
      </w:pPr>
      <w:r>
        <w:rPr>
          <w:rFonts w:eastAsia="Times New Roman" w:cstheme="minorHAnsi"/>
          <w:color w:val="222222"/>
          <w:sz w:val="24"/>
          <w:szCs w:val="19"/>
        </w:rPr>
        <w:t>January 20, 2021</w:t>
      </w:r>
    </w:p>
    <w:p w14:paraId="59616F3A" w14:textId="77777777" w:rsidR="00D745C0" w:rsidRPr="00A1044A" w:rsidRDefault="00D745C0" w:rsidP="00A65C97">
      <w:pPr>
        <w:shd w:val="clear" w:color="auto" w:fill="FFFFFF"/>
        <w:spacing w:after="0" w:line="240" w:lineRule="auto"/>
        <w:jc w:val="center"/>
        <w:rPr>
          <w:rFonts w:eastAsia="Times New Roman" w:cstheme="minorHAnsi"/>
          <w:color w:val="222222"/>
          <w:sz w:val="24"/>
          <w:szCs w:val="19"/>
        </w:rPr>
      </w:pPr>
      <w:r w:rsidRPr="00BD5AB7">
        <w:rPr>
          <w:rFonts w:eastAsia="Times New Roman" w:cstheme="minorHAnsi"/>
          <w:color w:val="222222"/>
          <w:sz w:val="24"/>
          <w:szCs w:val="19"/>
        </w:rPr>
        <w:t>Brita Olson, Lower Clark Fork Watershed Group (LCFWG) Coordinator</w:t>
      </w:r>
    </w:p>
    <w:p w14:paraId="09F4E615" w14:textId="77777777" w:rsidR="00D745C0" w:rsidRPr="00C129D0" w:rsidRDefault="00D745C0" w:rsidP="00A65C97">
      <w:pPr>
        <w:spacing w:after="0"/>
        <w:rPr>
          <w:rFonts w:cstheme="minorHAnsi"/>
          <w:b/>
          <w:sz w:val="24"/>
          <w:szCs w:val="24"/>
        </w:rPr>
      </w:pPr>
      <w:r>
        <w:rPr>
          <w:rFonts w:cstheme="minorHAnsi"/>
          <w:b/>
          <w:sz w:val="24"/>
          <w:szCs w:val="24"/>
        </w:rPr>
        <w:t xml:space="preserve">Website </w:t>
      </w:r>
    </w:p>
    <w:p w14:paraId="132B6E3A" w14:textId="77777777" w:rsidR="00D745C0" w:rsidRPr="001D5F4E" w:rsidRDefault="00D745C0" w:rsidP="00D745C0">
      <w:pPr>
        <w:pStyle w:val="ListParagraph"/>
        <w:numPr>
          <w:ilvl w:val="0"/>
          <w:numId w:val="23"/>
        </w:numPr>
        <w:spacing w:after="0"/>
        <w:rPr>
          <w:rFonts w:cstheme="minorHAnsi"/>
          <w:sz w:val="24"/>
          <w:szCs w:val="24"/>
        </w:rPr>
      </w:pPr>
      <w:r>
        <w:rPr>
          <w:rFonts w:cstheme="minorHAnsi"/>
          <w:sz w:val="24"/>
          <w:szCs w:val="24"/>
        </w:rPr>
        <w:t>Final November</w:t>
      </w:r>
      <w:r w:rsidRPr="001D5F4E">
        <w:rPr>
          <w:rFonts w:cstheme="minorHAnsi"/>
          <w:sz w:val="24"/>
          <w:szCs w:val="24"/>
        </w:rPr>
        <w:t xml:space="preserve"> Meeting Minutes were posted. </w:t>
      </w:r>
    </w:p>
    <w:p w14:paraId="04305C33" w14:textId="77777777" w:rsidR="00D745C0" w:rsidRPr="00C129D0" w:rsidRDefault="00D745C0" w:rsidP="00D745C0">
      <w:pPr>
        <w:pStyle w:val="ListParagraph"/>
        <w:numPr>
          <w:ilvl w:val="0"/>
          <w:numId w:val="23"/>
        </w:numPr>
        <w:spacing w:after="0"/>
        <w:rPr>
          <w:rFonts w:cstheme="minorHAnsi"/>
          <w:sz w:val="24"/>
          <w:szCs w:val="24"/>
        </w:rPr>
      </w:pPr>
      <w:r w:rsidRPr="00C129D0">
        <w:rPr>
          <w:rFonts w:cstheme="minorHAnsi"/>
          <w:sz w:val="24"/>
          <w:szCs w:val="24"/>
        </w:rPr>
        <w:t xml:space="preserve">Draft </w:t>
      </w:r>
      <w:r>
        <w:rPr>
          <w:rFonts w:cstheme="minorHAnsi"/>
          <w:sz w:val="24"/>
          <w:szCs w:val="24"/>
        </w:rPr>
        <w:t xml:space="preserve">December </w:t>
      </w:r>
      <w:r w:rsidRPr="00C129D0">
        <w:rPr>
          <w:rFonts w:cstheme="minorHAnsi"/>
          <w:sz w:val="24"/>
          <w:szCs w:val="24"/>
        </w:rPr>
        <w:t>Meeting Minutes were posted.</w:t>
      </w:r>
    </w:p>
    <w:p w14:paraId="4E4DBBAF" w14:textId="77777777" w:rsidR="00D745C0" w:rsidRDefault="00D745C0" w:rsidP="00D745C0">
      <w:pPr>
        <w:pStyle w:val="ListParagraph"/>
        <w:numPr>
          <w:ilvl w:val="0"/>
          <w:numId w:val="23"/>
        </w:numPr>
        <w:spacing w:after="0"/>
        <w:rPr>
          <w:rFonts w:cstheme="minorHAnsi"/>
          <w:sz w:val="24"/>
          <w:szCs w:val="24"/>
        </w:rPr>
      </w:pPr>
      <w:r>
        <w:rPr>
          <w:rFonts w:cstheme="minorHAnsi"/>
          <w:sz w:val="24"/>
          <w:szCs w:val="24"/>
        </w:rPr>
        <w:t xml:space="preserve">January agenda was posted. </w:t>
      </w:r>
    </w:p>
    <w:p w14:paraId="17261A65" w14:textId="77777777" w:rsidR="00D745C0" w:rsidRDefault="00D745C0" w:rsidP="00D745C0">
      <w:pPr>
        <w:pStyle w:val="ListParagraph"/>
        <w:numPr>
          <w:ilvl w:val="0"/>
          <w:numId w:val="23"/>
        </w:numPr>
        <w:spacing w:after="0"/>
        <w:rPr>
          <w:rFonts w:cstheme="minorHAnsi"/>
          <w:sz w:val="24"/>
          <w:szCs w:val="24"/>
        </w:rPr>
      </w:pPr>
      <w:r>
        <w:rPr>
          <w:rFonts w:cstheme="minorHAnsi"/>
          <w:sz w:val="24"/>
          <w:szCs w:val="24"/>
        </w:rPr>
        <w:t>Website users over November: 45</w:t>
      </w:r>
    </w:p>
    <w:p w14:paraId="2BCF44CC" w14:textId="77777777" w:rsidR="00D745C0" w:rsidRPr="00D11D0B" w:rsidRDefault="00D745C0" w:rsidP="00A65C97">
      <w:pPr>
        <w:spacing w:after="0"/>
        <w:rPr>
          <w:rFonts w:cstheme="minorHAnsi"/>
          <w:sz w:val="24"/>
          <w:szCs w:val="24"/>
        </w:rPr>
      </w:pPr>
      <w:r>
        <w:rPr>
          <w:noProof/>
        </w:rPr>
        <w:drawing>
          <wp:inline distT="0" distB="0" distL="0" distR="0" wp14:anchorId="32527524" wp14:editId="2064AACA">
            <wp:extent cx="6400800" cy="283591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400800" cy="2835910"/>
                    </a:xfrm>
                    <a:prstGeom prst="rect">
                      <a:avLst/>
                    </a:prstGeom>
                  </pic:spPr>
                </pic:pic>
              </a:graphicData>
            </a:graphic>
          </wp:inline>
        </w:drawing>
      </w:r>
    </w:p>
    <w:p w14:paraId="498F111D" w14:textId="77777777" w:rsidR="00D745C0" w:rsidRDefault="00D745C0" w:rsidP="00A65C97">
      <w:pPr>
        <w:spacing w:after="0"/>
        <w:rPr>
          <w:rFonts w:cstheme="minorHAnsi"/>
          <w:b/>
          <w:sz w:val="24"/>
          <w:szCs w:val="24"/>
        </w:rPr>
      </w:pPr>
    </w:p>
    <w:p w14:paraId="1090588F" w14:textId="77777777" w:rsidR="00D745C0" w:rsidRDefault="00D745C0" w:rsidP="00A65C97">
      <w:pPr>
        <w:spacing w:after="0"/>
        <w:rPr>
          <w:rFonts w:cstheme="minorHAnsi"/>
          <w:b/>
          <w:sz w:val="24"/>
          <w:szCs w:val="24"/>
        </w:rPr>
      </w:pPr>
      <w:r>
        <w:rPr>
          <w:rFonts w:cstheme="minorHAnsi"/>
          <w:b/>
          <w:sz w:val="24"/>
          <w:szCs w:val="24"/>
        </w:rPr>
        <w:t xml:space="preserve">Project Updates </w:t>
      </w:r>
    </w:p>
    <w:p w14:paraId="0CA22352" w14:textId="77777777" w:rsidR="00D745C0" w:rsidRPr="00FA71FE" w:rsidRDefault="00D745C0" w:rsidP="00A65C97">
      <w:pPr>
        <w:spacing w:after="0"/>
        <w:rPr>
          <w:rFonts w:cstheme="minorHAnsi"/>
          <w:bCs/>
          <w:sz w:val="24"/>
          <w:szCs w:val="24"/>
        </w:rPr>
      </w:pPr>
      <w:r w:rsidRPr="001D5F4E">
        <w:rPr>
          <w:rFonts w:cstheme="minorHAnsi"/>
          <w:bCs/>
          <w:sz w:val="24"/>
          <w:szCs w:val="24"/>
          <w:u w:val="single"/>
        </w:rPr>
        <w:t>Empowering watershed stewardship and restoration on private lands (223 grant)</w:t>
      </w:r>
      <w:r>
        <w:rPr>
          <w:rFonts w:cstheme="minorHAnsi"/>
          <w:bCs/>
          <w:sz w:val="24"/>
          <w:szCs w:val="24"/>
          <w:u w:val="single"/>
        </w:rPr>
        <w:t xml:space="preserve"> / Bull River Revegetation </w:t>
      </w:r>
    </w:p>
    <w:p w14:paraId="4331AB33" w14:textId="77777777" w:rsidR="00D745C0" w:rsidRDefault="00D745C0" w:rsidP="00D745C0">
      <w:pPr>
        <w:pStyle w:val="ListParagraph"/>
        <w:numPr>
          <w:ilvl w:val="0"/>
          <w:numId w:val="35"/>
        </w:numPr>
        <w:spacing w:after="0"/>
        <w:rPr>
          <w:rFonts w:cstheme="minorHAnsi"/>
          <w:bCs/>
          <w:sz w:val="24"/>
          <w:szCs w:val="24"/>
        </w:rPr>
      </w:pPr>
      <w:r>
        <w:rPr>
          <w:rFonts w:cstheme="minorHAnsi"/>
          <w:bCs/>
          <w:sz w:val="24"/>
          <w:szCs w:val="24"/>
        </w:rPr>
        <w:t xml:space="preserve">Continued working on a draft “Roots for Rivers” TIP with Troy Hidy, which should lay the ground work for continuing revegetation efforts with landowners into the future. To start, we’ve decided that this will likely focus on the Bull River, as we have to most momentum in that drainage to capitalize on. </w:t>
      </w:r>
    </w:p>
    <w:p w14:paraId="63819606" w14:textId="77777777" w:rsidR="00D745C0" w:rsidRDefault="00D745C0" w:rsidP="00D745C0">
      <w:pPr>
        <w:pStyle w:val="ListParagraph"/>
        <w:numPr>
          <w:ilvl w:val="0"/>
          <w:numId w:val="35"/>
        </w:numPr>
        <w:spacing w:after="0"/>
        <w:rPr>
          <w:rFonts w:cstheme="minorHAnsi"/>
          <w:bCs/>
          <w:sz w:val="24"/>
          <w:szCs w:val="24"/>
        </w:rPr>
      </w:pPr>
      <w:r>
        <w:rPr>
          <w:rFonts w:cstheme="minorHAnsi"/>
          <w:bCs/>
          <w:sz w:val="24"/>
          <w:szCs w:val="24"/>
        </w:rPr>
        <w:t xml:space="preserve">Completed a revised draft GMCD website for review and met with Leona to discuss. </w:t>
      </w:r>
    </w:p>
    <w:p w14:paraId="7D653D7E" w14:textId="77777777" w:rsidR="00D745C0" w:rsidRPr="007A5B1C" w:rsidRDefault="00D745C0" w:rsidP="00A65C97">
      <w:pPr>
        <w:spacing w:after="0"/>
        <w:rPr>
          <w:rFonts w:cstheme="minorHAnsi"/>
          <w:bCs/>
          <w:sz w:val="24"/>
          <w:szCs w:val="24"/>
          <w:u w:val="single"/>
        </w:rPr>
      </w:pPr>
      <w:r w:rsidRPr="007A5B1C">
        <w:rPr>
          <w:rFonts w:cstheme="minorHAnsi"/>
          <w:bCs/>
          <w:sz w:val="24"/>
          <w:szCs w:val="24"/>
          <w:u w:val="single"/>
        </w:rPr>
        <w:t>Pollinator Program</w:t>
      </w:r>
    </w:p>
    <w:p w14:paraId="2FF4F865" w14:textId="77777777" w:rsidR="00D745C0" w:rsidRDefault="00D745C0" w:rsidP="00D745C0">
      <w:pPr>
        <w:pStyle w:val="ListParagraph"/>
        <w:numPr>
          <w:ilvl w:val="0"/>
          <w:numId w:val="24"/>
        </w:numPr>
        <w:spacing w:after="0"/>
        <w:rPr>
          <w:rFonts w:cstheme="minorHAnsi"/>
          <w:bCs/>
          <w:sz w:val="24"/>
          <w:szCs w:val="24"/>
        </w:rPr>
      </w:pPr>
      <w:r>
        <w:rPr>
          <w:rFonts w:cstheme="minorHAnsi"/>
          <w:bCs/>
          <w:sz w:val="24"/>
          <w:szCs w:val="24"/>
        </w:rPr>
        <w:t xml:space="preserve">ESCCD, GMCD and LCFWG met in January to finalize some planning details so we are ready to “break ground” in the spring. </w:t>
      </w:r>
    </w:p>
    <w:p w14:paraId="63EA0AA3" w14:textId="77777777" w:rsidR="00D745C0" w:rsidRDefault="00D745C0" w:rsidP="00D745C0">
      <w:pPr>
        <w:pStyle w:val="ListParagraph"/>
        <w:numPr>
          <w:ilvl w:val="0"/>
          <w:numId w:val="24"/>
        </w:numPr>
        <w:spacing w:after="0"/>
        <w:rPr>
          <w:rFonts w:cstheme="minorHAnsi"/>
          <w:bCs/>
          <w:sz w:val="24"/>
          <w:szCs w:val="24"/>
        </w:rPr>
      </w:pPr>
      <w:r>
        <w:rPr>
          <w:rFonts w:cstheme="minorHAnsi"/>
          <w:bCs/>
          <w:sz w:val="24"/>
          <w:szCs w:val="24"/>
        </w:rPr>
        <w:t xml:space="preserve">Completed a native plant order with Great Bear Native Plants out of Hamilton, which will be ready for pick-up in May. </w:t>
      </w:r>
    </w:p>
    <w:p w14:paraId="24A70827" w14:textId="77777777" w:rsidR="00D745C0" w:rsidRDefault="00D745C0" w:rsidP="00D745C0">
      <w:pPr>
        <w:pStyle w:val="ListParagraph"/>
        <w:numPr>
          <w:ilvl w:val="0"/>
          <w:numId w:val="24"/>
        </w:numPr>
        <w:spacing w:after="0"/>
        <w:rPr>
          <w:rFonts w:cstheme="minorHAnsi"/>
          <w:bCs/>
          <w:sz w:val="24"/>
          <w:szCs w:val="24"/>
        </w:rPr>
      </w:pPr>
      <w:r>
        <w:rPr>
          <w:rFonts w:cstheme="minorHAnsi"/>
          <w:bCs/>
          <w:sz w:val="24"/>
          <w:szCs w:val="24"/>
        </w:rPr>
        <w:t xml:space="preserve">Started planning to purchase / source materials for the project and will be putting together orders in the next month or so. </w:t>
      </w:r>
    </w:p>
    <w:p w14:paraId="36F07A17" w14:textId="77777777" w:rsidR="00D745C0" w:rsidRDefault="00D745C0" w:rsidP="00A65C97">
      <w:pPr>
        <w:spacing w:after="0"/>
        <w:rPr>
          <w:rFonts w:cstheme="minorHAnsi"/>
          <w:bCs/>
          <w:sz w:val="24"/>
          <w:szCs w:val="24"/>
        </w:rPr>
      </w:pPr>
      <w:r w:rsidRPr="00DA7FA1">
        <w:rPr>
          <w:rFonts w:cstheme="minorHAnsi"/>
          <w:bCs/>
          <w:sz w:val="24"/>
          <w:szCs w:val="24"/>
          <w:u w:val="single"/>
        </w:rPr>
        <w:t>Sims Meander Project</w:t>
      </w:r>
      <w:r w:rsidRPr="00BA7E7E">
        <w:rPr>
          <w:rFonts w:cstheme="minorHAnsi"/>
          <w:bCs/>
          <w:sz w:val="24"/>
          <w:szCs w:val="24"/>
        </w:rPr>
        <w:t>:</w:t>
      </w:r>
      <w:r w:rsidRPr="00BA7E7E">
        <w:rPr>
          <w:rFonts w:cstheme="minorHAnsi"/>
          <w:b/>
          <w:sz w:val="24"/>
          <w:szCs w:val="24"/>
        </w:rPr>
        <w:t xml:space="preserve"> </w:t>
      </w:r>
    </w:p>
    <w:p w14:paraId="4288877E" w14:textId="77777777" w:rsidR="00D745C0" w:rsidRPr="004639F8" w:rsidRDefault="00D745C0" w:rsidP="00D745C0">
      <w:pPr>
        <w:pStyle w:val="ListParagraph"/>
        <w:numPr>
          <w:ilvl w:val="0"/>
          <w:numId w:val="37"/>
        </w:numPr>
        <w:spacing w:after="0"/>
        <w:rPr>
          <w:rFonts w:cstheme="minorHAnsi"/>
          <w:bCs/>
          <w:sz w:val="24"/>
          <w:szCs w:val="24"/>
          <w:u w:val="single"/>
        </w:rPr>
      </w:pPr>
      <w:r>
        <w:rPr>
          <w:rFonts w:cstheme="minorHAnsi"/>
          <w:bCs/>
          <w:sz w:val="24"/>
          <w:szCs w:val="24"/>
        </w:rPr>
        <w:t xml:space="preserve">No activity this month; but the USFS plans to commence NEPA activities in January and the CFSA App B Project Plan will be reviewed at Avista’s Water Resources Technical Advisory Committee in late January as well.   </w:t>
      </w:r>
      <w:r w:rsidRPr="004639F8">
        <w:rPr>
          <w:rFonts w:cstheme="minorHAnsi"/>
          <w:bCs/>
          <w:sz w:val="24"/>
          <w:szCs w:val="24"/>
        </w:rPr>
        <w:t xml:space="preserve"> </w:t>
      </w:r>
    </w:p>
    <w:p w14:paraId="74641637" w14:textId="70B53C48" w:rsidR="001D016A" w:rsidRDefault="001D016A" w:rsidP="001D016A">
      <w:pPr>
        <w:rPr>
          <w:rFonts w:ascii="Times New Roman" w:eastAsia="Times New Roman" w:hAnsi="Times New Roman" w:cs="Times New Roman"/>
        </w:rPr>
      </w:pPr>
    </w:p>
    <w:sectPr w:rsidR="001D016A" w:rsidSect="00FB0D66">
      <w:headerReference w:type="even" r:id="rId13"/>
      <w:headerReference w:type="default" r:id="rId14"/>
      <w:footerReference w:type="even" r:id="rId15"/>
      <w:footerReference w:type="default" r:id="rId16"/>
      <w:headerReference w:type="first" r:id="rId17"/>
      <w:footerReference w:type="first" r:id="rId18"/>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4DDD37" w14:textId="77777777" w:rsidR="00154E99" w:rsidRDefault="00154E99" w:rsidP="00B041FA">
      <w:pPr>
        <w:spacing w:after="0" w:line="240" w:lineRule="auto"/>
      </w:pPr>
      <w:r>
        <w:separator/>
      </w:r>
    </w:p>
  </w:endnote>
  <w:endnote w:type="continuationSeparator" w:id="0">
    <w:p w14:paraId="10CA671E" w14:textId="77777777" w:rsidR="00154E99" w:rsidRDefault="00154E99" w:rsidP="00B04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21CDD" w14:textId="77777777" w:rsidR="001A260D" w:rsidRDefault="001A26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0563218"/>
      <w:docPartObj>
        <w:docPartGallery w:val="Page Numbers (Bottom of Page)"/>
        <w:docPartUnique/>
      </w:docPartObj>
    </w:sdtPr>
    <w:sdtEndPr>
      <w:rPr>
        <w:noProof/>
      </w:rPr>
    </w:sdtEndPr>
    <w:sdtContent>
      <w:p w14:paraId="7176EAEA" w14:textId="15700D86" w:rsidR="00EF1245" w:rsidRDefault="00EF124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B8B0A42" w14:textId="77777777" w:rsidR="00A65C97" w:rsidRDefault="00A65C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CEA90" w14:textId="77777777" w:rsidR="001A260D" w:rsidRDefault="001A26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89C7AB" w14:textId="77777777" w:rsidR="00154E99" w:rsidRDefault="00154E99" w:rsidP="00B041FA">
      <w:pPr>
        <w:spacing w:after="0" w:line="240" w:lineRule="auto"/>
      </w:pPr>
      <w:r>
        <w:separator/>
      </w:r>
    </w:p>
  </w:footnote>
  <w:footnote w:type="continuationSeparator" w:id="0">
    <w:p w14:paraId="2111FBDF" w14:textId="77777777" w:rsidR="00154E99" w:rsidRDefault="00154E99" w:rsidP="00B041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905B2" w14:textId="77777777" w:rsidR="001A260D" w:rsidRDefault="001A2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ustomXmlInsRangeStart w:id="4" w:author="gmcd@blackfoot.net" w:date="2021-01-26T11:55:00Z"/>
  <w:sdt>
    <w:sdtPr>
      <w:id w:val="1346744331"/>
      <w:docPartObj>
        <w:docPartGallery w:val="Watermarks"/>
        <w:docPartUnique/>
      </w:docPartObj>
    </w:sdtPr>
    <w:sdtContent>
      <w:customXmlInsRangeEnd w:id="4"/>
      <w:p w14:paraId="6D903DDB" w14:textId="1A7F7E73" w:rsidR="001A260D" w:rsidRDefault="002F5C3A">
        <w:pPr>
          <w:pStyle w:val="Header"/>
        </w:pPr>
        <w:ins w:id="5" w:author="gmcd@blackfoot.net" w:date="2021-01-26T11:55:00Z">
          <w:r>
            <w:rPr>
              <w:noProof/>
            </w:rPr>
            <w:pict w14:anchorId="37B1C0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customXmlInsRangeStart w:id="6" w:author="gmcd@blackfoot.net" w:date="2021-01-26T11:55:00Z"/>
    </w:sdtContent>
  </w:sdt>
  <w:customXmlInsRangeEnd w:id="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B4AB3" w14:textId="77777777" w:rsidR="001A260D" w:rsidRDefault="001A26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65B95"/>
    <w:multiLevelType w:val="multilevel"/>
    <w:tmpl w:val="798EA4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46B12"/>
    <w:multiLevelType w:val="multilevel"/>
    <w:tmpl w:val="9CD2D1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117AF8"/>
    <w:multiLevelType w:val="hybridMultilevel"/>
    <w:tmpl w:val="820C9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88E6843"/>
    <w:multiLevelType w:val="multilevel"/>
    <w:tmpl w:val="1EE8EA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CB62AE"/>
    <w:multiLevelType w:val="hybridMultilevel"/>
    <w:tmpl w:val="6F9E75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730743"/>
    <w:multiLevelType w:val="multilevel"/>
    <w:tmpl w:val="8ED85C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C41E80"/>
    <w:multiLevelType w:val="multilevel"/>
    <w:tmpl w:val="9E2813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316536"/>
    <w:multiLevelType w:val="multilevel"/>
    <w:tmpl w:val="3B360C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FF271A"/>
    <w:multiLevelType w:val="hybridMultilevel"/>
    <w:tmpl w:val="57E45B8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1332EB"/>
    <w:multiLevelType w:val="multilevel"/>
    <w:tmpl w:val="1F80B1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2478B3"/>
    <w:multiLevelType w:val="hybridMultilevel"/>
    <w:tmpl w:val="D42AF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C12391"/>
    <w:multiLevelType w:val="multilevel"/>
    <w:tmpl w:val="5C3CC0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D7A0D82"/>
    <w:multiLevelType w:val="multilevel"/>
    <w:tmpl w:val="C8A04E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015989"/>
    <w:multiLevelType w:val="multilevel"/>
    <w:tmpl w:val="2BCA27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B11BBD"/>
    <w:multiLevelType w:val="hybridMultilevel"/>
    <w:tmpl w:val="D1A66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9699A"/>
    <w:multiLevelType w:val="hybridMultilevel"/>
    <w:tmpl w:val="049E6C7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7036231"/>
    <w:multiLevelType w:val="multilevel"/>
    <w:tmpl w:val="7FB0F9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98F00B1"/>
    <w:multiLevelType w:val="hybridMultilevel"/>
    <w:tmpl w:val="35126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CD22FC"/>
    <w:multiLevelType w:val="multilevel"/>
    <w:tmpl w:val="A6ACB1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C795DDA"/>
    <w:multiLevelType w:val="multilevel"/>
    <w:tmpl w:val="721E76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D1C3D94"/>
    <w:multiLevelType w:val="multilevel"/>
    <w:tmpl w:val="3B360C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22578F9"/>
    <w:multiLevelType w:val="multilevel"/>
    <w:tmpl w:val="5DB20F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3D52A14"/>
    <w:multiLevelType w:val="multilevel"/>
    <w:tmpl w:val="A6ACB1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2D758D"/>
    <w:multiLevelType w:val="multilevel"/>
    <w:tmpl w:val="3B360C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C1F2160"/>
    <w:multiLevelType w:val="hybridMultilevel"/>
    <w:tmpl w:val="0FD24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00731E"/>
    <w:multiLevelType w:val="multilevel"/>
    <w:tmpl w:val="43E037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4AE003D"/>
    <w:multiLevelType w:val="hybridMultilevel"/>
    <w:tmpl w:val="408243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7DF083C"/>
    <w:multiLevelType w:val="hybridMultilevel"/>
    <w:tmpl w:val="13D2C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9525DA"/>
    <w:multiLevelType w:val="multilevel"/>
    <w:tmpl w:val="3B360C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FDD0AAE"/>
    <w:multiLevelType w:val="hybridMultilevel"/>
    <w:tmpl w:val="01B28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A474C9"/>
    <w:multiLevelType w:val="multilevel"/>
    <w:tmpl w:val="2CD66A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2B64C0B"/>
    <w:multiLevelType w:val="multilevel"/>
    <w:tmpl w:val="F18898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83940EE"/>
    <w:multiLevelType w:val="hybridMultilevel"/>
    <w:tmpl w:val="797AC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191933"/>
    <w:multiLevelType w:val="multilevel"/>
    <w:tmpl w:val="F20694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DCD45BB"/>
    <w:multiLevelType w:val="hybridMultilevel"/>
    <w:tmpl w:val="2A485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4B1AC8"/>
    <w:multiLevelType w:val="hybridMultilevel"/>
    <w:tmpl w:val="310AD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38708A"/>
    <w:multiLevelType w:val="multilevel"/>
    <w:tmpl w:val="5C5E07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start w:val="1"/>
      <w:numFmt w:val="bullet"/>
      <w:lvlText w:val=""/>
      <w:lvlJc w:val="left"/>
      <w:rPr>
        <w:rFonts w:ascii="Symbol" w:hAnsi="Symbol" w:hint="default"/>
      </w:rPr>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3306EA3"/>
    <w:multiLevelType w:val="hybridMultilevel"/>
    <w:tmpl w:val="62D29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41395A"/>
    <w:multiLevelType w:val="hybridMultilevel"/>
    <w:tmpl w:val="D2943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3614A1"/>
    <w:multiLevelType w:val="hybridMultilevel"/>
    <w:tmpl w:val="1158A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FA740E"/>
    <w:multiLevelType w:val="multilevel"/>
    <w:tmpl w:val="F65E16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C603DED"/>
    <w:multiLevelType w:val="multilevel"/>
    <w:tmpl w:val="A6ACB1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1"/>
  </w:num>
  <w:num w:numId="3">
    <w:abstractNumId w:val="1"/>
  </w:num>
  <w:num w:numId="4">
    <w:abstractNumId w:val="20"/>
  </w:num>
  <w:num w:numId="5">
    <w:abstractNumId w:val="5"/>
  </w:num>
  <w:num w:numId="6">
    <w:abstractNumId w:val="31"/>
  </w:num>
  <w:num w:numId="7">
    <w:abstractNumId w:val="33"/>
  </w:num>
  <w:num w:numId="8">
    <w:abstractNumId w:val="6"/>
  </w:num>
  <w:num w:numId="9">
    <w:abstractNumId w:val="25"/>
  </w:num>
  <w:num w:numId="10">
    <w:abstractNumId w:val="3"/>
  </w:num>
  <w:num w:numId="11">
    <w:abstractNumId w:val="9"/>
  </w:num>
  <w:num w:numId="12">
    <w:abstractNumId w:val="16"/>
  </w:num>
  <w:num w:numId="13">
    <w:abstractNumId w:val="30"/>
  </w:num>
  <w:num w:numId="14">
    <w:abstractNumId w:val="40"/>
  </w:num>
  <w:num w:numId="15">
    <w:abstractNumId w:val="19"/>
  </w:num>
  <w:num w:numId="16">
    <w:abstractNumId w:val="13"/>
  </w:num>
  <w:num w:numId="17">
    <w:abstractNumId w:val="21"/>
  </w:num>
  <w:num w:numId="18">
    <w:abstractNumId w:val="18"/>
  </w:num>
  <w:num w:numId="19">
    <w:abstractNumId w:val="0"/>
  </w:num>
  <w:num w:numId="20">
    <w:abstractNumId w:val="7"/>
  </w:num>
  <w:num w:numId="21">
    <w:abstractNumId w:val="23"/>
  </w:num>
  <w:num w:numId="22">
    <w:abstractNumId w:val="36"/>
  </w:num>
  <w:num w:numId="23">
    <w:abstractNumId w:val="29"/>
  </w:num>
  <w:num w:numId="24">
    <w:abstractNumId w:val="24"/>
  </w:num>
  <w:num w:numId="25">
    <w:abstractNumId w:val="39"/>
  </w:num>
  <w:num w:numId="26">
    <w:abstractNumId w:val="28"/>
  </w:num>
  <w:num w:numId="27">
    <w:abstractNumId w:val="34"/>
  </w:num>
  <w:num w:numId="28">
    <w:abstractNumId w:val="8"/>
  </w:num>
  <w:num w:numId="29">
    <w:abstractNumId w:val="41"/>
  </w:num>
  <w:num w:numId="30">
    <w:abstractNumId w:val="22"/>
  </w:num>
  <w:num w:numId="31">
    <w:abstractNumId w:val="15"/>
  </w:num>
  <w:num w:numId="32">
    <w:abstractNumId w:val="2"/>
  </w:num>
  <w:num w:numId="33">
    <w:abstractNumId w:val="2"/>
  </w:num>
  <w:num w:numId="34">
    <w:abstractNumId w:val="10"/>
  </w:num>
  <w:num w:numId="35">
    <w:abstractNumId w:val="38"/>
  </w:num>
  <w:num w:numId="36">
    <w:abstractNumId w:val="32"/>
  </w:num>
  <w:num w:numId="37">
    <w:abstractNumId w:val="35"/>
  </w:num>
  <w:num w:numId="38">
    <w:abstractNumId w:val="37"/>
  </w:num>
  <w:num w:numId="39">
    <w:abstractNumId w:val="18"/>
  </w:num>
  <w:num w:numId="40">
    <w:abstractNumId w:val="14"/>
  </w:num>
  <w:num w:numId="41">
    <w:abstractNumId w:val="17"/>
  </w:num>
  <w:num w:numId="42">
    <w:abstractNumId w:val="4"/>
  </w:num>
  <w:num w:numId="43">
    <w:abstractNumId w:val="26"/>
  </w:num>
  <w:num w:numId="44">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mcd@blackfoot.net">
    <w15:presenceInfo w15:providerId="Windows Live" w15:userId="1a271898d93a1a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526"/>
    <w:rsid w:val="0001369D"/>
    <w:rsid w:val="00015116"/>
    <w:rsid w:val="000237C6"/>
    <w:rsid w:val="00036165"/>
    <w:rsid w:val="000453FD"/>
    <w:rsid w:val="00051EDA"/>
    <w:rsid w:val="000561B9"/>
    <w:rsid w:val="00070C0C"/>
    <w:rsid w:val="0007480A"/>
    <w:rsid w:val="00075421"/>
    <w:rsid w:val="000802AF"/>
    <w:rsid w:val="000A0A37"/>
    <w:rsid w:val="000C124D"/>
    <w:rsid w:val="000D08E7"/>
    <w:rsid w:val="000D277B"/>
    <w:rsid w:val="000E239E"/>
    <w:rsid w:val="000F71C3"/>
    <w:rsid w:val="001019DC"/>
    <w:rsid w:val="001203A1"/>
    <w:rsid w:val="0013637B"/>
    <w:rsid w:val="00136A64"/>
    <w:rsid w:val="00137E98"/>
    <w:rsid w:val="0015265E"/>
    <w:rsid w:val="001548A0"/>
    <w:rsid w:val="00154E99"/>
    <w:rsid w:val="0016751E"/>
    <w:rsid w:val="00190E7E"/>
    <w:rsid w:val="0019223A"/>
    <w:rsid w:val="001A260D"/>
    <w:rsid w:val="001A3C12"/>
    <w:rsid w:val="001B2C0B"/>
    <w:rsid w:val="001B31EF"/>
    <w:rsid w:val="001B377D"/>
    <w:rsid w:val="001C19EA"/>
    <w:rsid w:val="001D016A"/>
    <w:rsid w:val="001D7FE6"/>
    <w:rsid w:val="001F6607"/>
    <w:rsid w:val="002025C0"/>
    <w:rsid w:val="00210517"/>
    <w:rsid w:val="002125A1"/>
    <w:rsid w:val="002129C3"/>
    <w:rsid w:val="002137D9"/>
    <w:rsid w:val="0022276A"/>
    <w:rsid w:val="00236C63"/>
    <w:rsid w:val="00241F85"/>
    <w:rsid w:val="0024207D"/>
    <w:rsid w:val="002456C4"/>
    <w:rsid w:val="00270107"/>
    <w:rsid w:val="002702C1"/>
    <w:rsid w:val="0027344D"/>
    <w:rsid w:val="0027561E"/>
    <w:rsid w:val="00287BB8"/>
    <w:rsid w:val="00295D50"/>
    <w:rsid w:val="002976A8"/>
    <w:rsid w:val="002A067C"/>
    <w:rsid w:val="002A2F3E"/>
    <w:rsid w:val="002A3DFF"/>
    <w:rsid w:val="002B01FF"/>
    <w:rsid w:val="002C724C"/>
    <w:rsid w:val="002D3380"/>
    <w:rsid w:val="002F017D"/>
    <w:rsid w:val="002F5C3A"/>
    <w:rsid w:val="00302C3E"/>
    <w:rsid w:val="00310659"/>
    <w:rsid w:val="0031447F"/>
    <w:rsid w:val="00317F96"/>
    <w:rsid w:val="00332721"/>
    <w:rsid w:val="00340B97"/>
    <w:rsid w:val="003710FF"/>
    <w:rsid w:val="003812D6"/>
    <w:rsid w:val="00382611"/>
    <w:rsid w:val="00393976"/>
    <w:rsid w:val="00397B77"/>
    <w:rsid w:val="003B43A4"/>
    <w:rsid w:val="003C58C5"/>
    <w:rsid w:val="003D493F"/>
    <w:rsid w:val="003E1772"/>
    <w:rsid w:val="003E5739"/>
    <w:rsid w:val="003E7F76"/>
    <w:rsid w:val="003F103B"/>
    <w:rsid w:val="003F19B6"/>
    <w:rsid w:val="0042133E"/>
    <w:rsid w:val="00421C71"/>
    <w:rsid w:val="00430C6B"/>
    <w:rsid w:val="0043122D"/>
    <w:rsid w:val="00437392"/>
    <w:rsid w:val="004454B0"/>
    <w:rsid w:val="00450300"/>
    <w:rsid w:val="004545E6"/>
    <w:rsid w:val="0045539B"/>
    <w:rsid w:val="00467A99"/>
    <w:rsid w:val="00477BB8"/>
    <w:rsid w:val="00481721"/>
    <w:rsid w:val="00484B34"/>
    <w:rsid w:val="0049427E"/>
    <w:rsid w:val="004A5C9A"/>
    <w:rsid w:val="004B0241"/>
    <w:rsid w:val="004C07E7"/>
    <w:rsid w:val="004C3748"/>
    <w:rsid w:val="004C4271"/>
    <w:rsid w:val="00517461"/>
    <w:rsid w:val="00525FC6"/>
    <w:rsid w:val="005266EC"/>
    <w:rsid w:val="00533017"/>
    <w:rsid w:val="0054474B"/>
    <w:rsid w:val="00553508"/>
    <w:rsid w:val="00567D8E"/>
    <w:rsid w:val="0058686B"/>
    <w:rsid w:val="00596E88"/>
    <w:rsid w:val="005A1D95"/>
    <w:rsid w:val="005A7D0F"/>
    <w:rsid w:val="005B2FAC"/>
    <w:rsid w:val="005C1F48"/>
    <w:rsid w:val="005D5D13"/>
    <w:rsid w:val="005D7ABE"/>
    <w:rsid w:val="005E1008"/>
    <w:rsid w:val="005E579B"/>
    <w:rsid w:val="005F67BF"/>
    <w:rsid w:val="00605AC3"/>
    <w:rsid w:val="00612DED"/>
    <w:rsid w:val="006173E7"/>
    <w:rsid w:val="006311A5"/>
    <w:rsid w:val="00632CA5"/>
    <w:rsid w:val="00634F84"/>
    <w:rsid w:val="006465B0"/>
    <w:rsid w:val="00667BE9"/>
    <w:rsid w:val="006A0610"/>
    <w:rsid w:val="006B0D56"/>
    <w:rsid w:val="006B73FC"/>
    <w:rsid w:val="006C26F7"/>
    <w:rsid w:val="006C293C"/>
    <w:rsid w:val="006C6A3D"/>
    <w:rsid w:val="006E137D"/>
    <w:rsid w:val="00703D35"/>
    <w:rsid w:val="007306BB"/>
    <w:rsid w:val="0075227D"/>
    <w:rsid w:val="0076486C"/>
    <w:rsid w:val="007806BB"/>
    <w:rsid w:val="00793C25"/>
    <w:rsid w:val="0079559D"/>
    <w:rsid w:val="007968C5"/>
    <w:rsid w:val="007A2AF3"/>
    <w:rsid w:val="007A3FF2"/>
    <w:rsid w:val="007A545F"/>
    <w:rsid w:val="007C3526"/>
    <w:rsid w:val="007C696F"/>
    <w:rsid w:val="007C7CB2"/>
    <w:rsid w:val="007E1023"/>
    <w:rsid w:val="007E340E"/>
    <w:rsid w:val="007F5AE8"/>
    <w:rsid w:val="008076D3"/>
    <w:rsid w:val="0083361D"/>
    <w:rsid w:val="008352FD"/>
    <w:rsid w:val="00835A6D"/>
    <w:rsid w:val="00860FA5"/>
    <w:rsid w:val="0086309B"/>
    <w:rsid w:val="00875268"/>
    <w:rsid w:val="00894C3B"/>
    <w:rsid w:val="008B250D"/>
    <w:rsid w:val="008D1843"/>
    <w:rsid w:val="008D5A24"/>
    <w:rsid w:val="008E0872"/>
    <w:rsid w:val="008E2357"/>
    <w:rsid w:val="008F2191"/>
    <w:rsid w:val="008F21CD"/>
    <w:rsid w:val="008F71A8"/>
    <w:rsid w:val="00907832"/>
    <w:rsid w:val="00941EE7"/>
    <w:rsid w:val="00944BB0"/>
    <w:rsid w:val="00956F8E"/>
    <w:rsid w:val="009B24C8"/>
    <w:rsid w:val="009B6C8E"/>
    <w:rsid w:val="009C23E3"/>
    <w:rsid w:val="009D03F3"/>
    <w:rsid w:val="009E13EE"/>
    <w:rsid w:val="009F12EF"/>
    <w:rsid w:val="00A07608"/>
    <w:rsid w:val="00A103CD"/>
    <w:rsid w:val="00A11A7C"/>
    <w:rsid w:val="00A27D63"/>
    <w:rsid w:val="00A35229"/>
    <w:rsid w:val="00A37204"/>
    <w:rsid w:val="00A477AA"/>
    <w:rsid w:val="00A479A7"/>
    <w:rsid w:val="00A563B1"/>
    <w:rsid w:val="00A63006"/>
    <w:rsid w:val="00A65C97"/>
    <w:rsid w:val="00A75509"/>
    <w:rsid w:val="00A75B3B"/>
    <w:rsid w:val="00AA4E6C"/>
    <w:rsid w:val="00AA75D6"/>
    <w:rsid w:val="00AC7A52"/>
    <w:rsid w:val="00AE6F1C"/>
    <w:rsid w:val="00B041FA"/>
    <w:rsid w:val="00B17502"/>
    <w:rsid w:val="00B233CD"/>
    <w:rsid w:val="00B238D4"/>
    <w:rsid w:val="00B2647E"/>
    <w:rsid w:val="00B36065"/>
    <w:rsid w:val="00B36AC8"/>
    <w:rsid w:val="00B36BDA"/>
    <w:rsid w:val="00B44ED8"/>
    <w:rsid w:val="00B50D4B"/>
    <w:rsid w:val="00B602A8"/>
    <w:rsid w:val="00B80E9A"/>
    <w:rsid w:val="00B8100D"/>
    <w:rsid w:val="00B86324"/>
    <w:rsid w:val="00B97333"/>
    <w:rsid w:val="00BB662E"/>
    <w:rsid w:val="00BB7E2B"/>
    <w:rsid w:val="00BC3801"/>
    <w:rsid w:val="00BC4D68"/>
    <w:rsid w:val="00BC50CA"/>
    <w:rsid w:val="00BC523B"/>
    <w:rsid w:val="00BC5E52"/>
    <w:rsid w:val="00BD49EB"/>
    <w:rsid w:val="00C060C9"/>
    <w:rsid w:val="00C24A9A"/>
    <w:rsid w:val="00C43478"/>
    <w:rsid w:val="00C50B85"/>
    <w:rsid w:val="00C62194"/>
    <w:rsid w:val="00C64773"/>
    <w:rsid w:val="00C7254B"/>
    <w:rsid w:val="00C73614"/>
    <w:rsid w:val="00C93D44"/>
    <w:rsid w:val="00C93FCB"/>
    <w:rsid w:val="00C94DB2"/>
    <w:rsid w:val="00CA5CF2"/>
    <w:rsid w:val="00CB1ABA"/>
    <w:rsid w:val="00CD4208"/>
    <w:rsid w:val="00D13DA5"/>
    <w:rsid w:val="00D4469F"/>
    <w:rsid w:val="00D530CE"/>
    <w:rsid w:val="00D637EA"/>
    <w:rsid w:val="00D745C0"/>
    <w:rsid w:val="00D84614"/>
    <w:rsid w:val="00D84CB8"/>
    <w:rsid w:val="00D96B92"/>
    <w:rsid w:val="00DA1F58"/>
    <w:rsid w:val="00DA640A"/>
    <w:rsid w:val="00DC778A"/>
    <w:rsid w:val="00E055E8"/>
    <w:rsid w:val="00E1515C"/>
    <w:rsid w:val="00E20A9F"/>
    <w:rsid w:val="00E35D83"/>
    <w:rsid w:val="00E4662D"/>
    <w:rsid w:val="00E63DDE"/>
    <w:rsid w:val="00E67455"/>
    <w:rsid w:val="00E7432A"/>
    <w:rsid w:val="00E81C55"/>
    <w:rsid w:val="00ED4DFA"/>
    <w:rsid w:val="00EF1245"/>
    <w:rsid w:val="00F04CFA"/>
    <w:rsid w:val="00F05558"/>
    <w:rsid w:val="00F16548"/>
    <w:rsid w:val="00F17573"/>
    <w:rsid w:val="00F35D3D"/>
    <w:rsid w:val="00F418F3"/>
    <w:rsid w:val="00F46699"/>
    <w:rsid w:val="00F466F5"/>
    <w:rsid w:val="00F51C2A"/>
    <w:rsid w:val="00F54AAD"/>
    <w:rsid w:val="00F90195"/>
    <w:rsid w:val="00FA62D4"/>
    <w:rsid w:val="00FB0D66"/>
    <w:rsid w:val="00FB2B2E"/>
    <w:rsid w:val="00FB408F"/>
    <w:rsid w:val="00FB4BDD"/>
    <w:rsid w:val="00FB5F73"/>
    <w:rsid w:val="00FC2D2E"/>
    <w:rsid w:val="00FC74EC"/>
    <w:rsid w:val="00FD65DC"/>
    <w:rsid w:val="00FF6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71AB43D"/>
  <w15:docId w15:val="{8B28E37E-00D5-4979-BD3C-251AE98A5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9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3FCB"/>
    <w:pPr>
      <w:ind w:left="720"/>
      <w:contextualSpacing/>
    </w:pPr>
  </w:style>
  <w:style w:type="paragraph" w:styleId="Header">
    <w:name w:val="header"/>
    <w:basedOn w:val="Normal"/>
    <w:link w:val="HeaderChar"/>
    <w:uiPriority w:val="99"/>
    <w:unhideWhenUsed/>
    <w:rsid w:val="00B041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41FA"/>
  </w:style>
  <w:style w:type="paragraph" w:styleId="Footer">
    <w:name w:val="footer"/>
    <w:basedOn w:val="Normal"/>
    <w:link w:val="FooterChar"/>
    <w:uiPriority w:val="99"/>
    <w:unhideWhenUsed/>
    <w:rsid w:val="00B041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41FA"/>
  </w:style>
  <w:style w:type="paragraph" w:styleId="BalloonText">
    <w:name w:val="Balloon Text"/>
    <w:basedOn w:val="Normal"/>
    <w:link w:val="BalloonTextChar"/>
    <w:uiPriority w:val="99"/>
    <w:semiHidden/>
    <w:unhideWhenUsed/>
    <w:rsid w:val="00FB0D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0D66"/>
    <w:rPr>
      <w:rFonts w:ascii="Segoe UI" w:hAnsi="Segoe UI" w:cs="Segoe UI"/>
      <w:sz w:val="18"/>
      <w:szCs w:val="18"/>
    </w:rPr>
  </w:style>
  <w:style w:type="paragraph" w:customStyle="1" w:styleId="yiv0264789392msonormal">
    <w:name w:val="yiv0264789392msonormal"/>
    <w:basedOn w:val="Normal"/>
    <w:rsid w:val="00ED4DFA"/>
    <w:pPr>
      <w:spacing w:before="100" w:beforeAutospacing="1" w:after="100" w:afterAutospacing="1" w:line="240" w:lineRule="auto"/>
    </w:pPr>
    <w:rPr>
      <w:rFonts w:ascii="Calibri" w:eastAsiaTheme="minorHAnsi" w:hAnsi="Calibri" w:cs="Times New Roman"/>
    </w:rPr>
  </w:style>
  <w:style w:type="character" w:styleId="Hyperlink">
    <w:name w:val="Hyperlink"/>
    <w:basedOn w:val="DefaultParagraphFont"/>
    <w:uiPriority w:val="99"/>
    <w:semiHidden/>
    <w:unhideWhenUsed/>
    <w:rsid w:val="00ED4DFA"/>
    <w:rPr>
      <w:color w:val="0563C1"/>
      <w:u w:val="single"/>
    </w:rPr>
  </w:style>
  <w:style w:type="paragraph" w:customStyle="1" w:styleId="Default">
    <w:name w:val="Default"/>
    <w:basedOn w:val="Normal"/>
    <w:rsid w:val="00ED4DFA"/>
    <w:pPr>
      <w:autoSpaceDE w:val="0"/>
      <w:autoSpaceDN w:val="0"/>
      <w:spacing w:after="0" w:line="240" w:lineRule="auto"/>
    </w:pPr>
    <w:rPr>
      <w:rFonts w:ascii="Calibri" w:eastAsiaTheme="minorHAnsi" w:hAnsi="Calibri" w:cs="Times New Roman"/>
      <w:color w:val="000000"/>
      <w:sz w:val="24"/>
      <w:szCs w:val="24"/>
    </w:rPr>
  </w:style>
  <w:style w:type="character" w:styleId="PlaceholderText">
    <w:name w:val="Placeholder Text"/>
    <w:basedOn w:val="DefaultParagraphFont"/>
    <w:uiPriority w:val="99"/>
    <w:semiHidden/>
    <w:rsid w:val="00036165"/>
    <w:rPr>
      <w:color w:val="808080"/>
    </w:rPr>
  </w:style>
  <w:style w:type="character" w:styleId="CommentReference">
    <w:name w:val="annotation reference"/>
    <w:basedOn w:val="DefaultParagraphFont"/>
    <w:uiPriority w:val="99"/>
    <w:semiHidden/>
    <w:unhideWhenUsed/>
    <w:rsid w:val="00F466F5"/>
    <w:rPr>
      <w:sz w:val="16"/>
      <w:szCs w:val="16"/>
    </w:rPr>
  </w:style>
  <w:style w:type="paragraph" w:styleId="CommentText">
    <w:name w:val="annotation text"/>
    <w:basedOn w:val="Normal"/>
    <w:link w:val="CommentTextChar"/>
    <w:uiPriority w:val="99"/>
    <w:semiHidden/>
    <w:unhideWhenUsed/>
    <w:rsid w:val="00F466F5"/>
    <w:pPr>
      <w:spacing w:line="240" w:lineRule="auto"/>
    </w:pPr>
    <w:rPr>
      <w:sz w:val="20"/>
      <w:szCs w:val="20"/>
    </w:rPr>
  </w:style>
  <w:style w:type="character" w:customStyle="1" w:styleId="CommentTextChar">
    <w:name w:val="Comment Text Char"/>
    <w:basedOn w:val="DefaultParagraphFont"/>
    <w:link w:val="CommentText"/>
    <w:uiPriority w:val="99"/>
    <w:semiHidden/>
    <w:rsid w:val="00F466F5"/>
    <w:rPr>
      <w:sz w:val="20"/>
      <w:szCs w:val="20"/>
    </w:rPr>
  </w:style>
  <w:style w:type="paragraph" w:styleId="CommentSubject">
    <w:name w:val="annotation subject"/>
    <w:basedOn w:val="CommentText"/>
    <w:next w:val="CommentText"/>
    <w:link w:val="CommentSubjectChar"/>
    <w:uiPriority w:val="99"/>
    <w:semiHidden/>
    <w:unhideWhenUsed/>
    <w:rsid w:val="00F466F5"/>
    <w:rPr>
      <w:b/>
      <w:bCs/>
    </w:rPr>
  </w:style>
  <w:style w:type="character" w:customStyle="1" w:styleId="CommentSubjectChar">
    <w:name w:val="Comment Subject Char"/>
    <w:basedOn w:val="CommentTextChar"/>
    <w:link w:val="CommentSubject"/>
    <w:uiPriority w:val="99"/>
    <w:semiHidden/>
    <w:rsid w:val="00F466F5"/>
    <w:rPr>
      <w:b/>
      <w:bCs/>
      <w:sz w:val="20"/>
      <w:szCs w:val="20"/>
    </w:rPr>
  </w:style>
  <w:style w:type="paragraph" w:customStyle="1" w:styleId="BasicParagraph">
    <w:name w:val="[Basic Paragraph]"/>
    <w:basedOn w:val="Normal"/>
    <w:uiPriority w:val="99"/>
    <w:rsid w:val="001D016A"/>
    <w:pPr>
      <w:widowControl w:val="0"/>
      <w:autoSpaceDE w:val="0"/>
      <w:autoSpaceDN w:val="0"/>
      <w:adjustRightInd w:val="0"/>
      <w:spacing w:after="0" w:line="288" w:lineRule="auto"/>
      <w:textAlignment w:val="center"/>
    </w:pPr>
    <w:rPr>
      <w:rFonts w:ascii="MinionPro-Regular" w:hAnsi="MinionPro-Regular" w:cs="MinionPro-Regular"/>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56235">
      <w:bodyDiv w:val="1"/>
      <w:marLeft w:val="0"/>
      <w:marRight w:val="0"/>
      <w:marTop w:val="0"/>
      <w:marBottom w:val="0"/>
      <w:divBdr>
        <w:top w:val="none" w:sz="0" w:space="0" w:color="auto"/>
        <w:left w:val="none" w:sz="0" w:space="0" w:color="auto"/>
        <w:bottom w:val="none" w:sz="0" w:space="0" w:color="auto"/>
        <w:right w:val="none" w:sz="0" w:space="0" w:color="auto"/>
      </w:divBdr>
    </w:div>
    <w:div w:id="241794427">
      <w:bodyDiv w:val="1"/>
      <w:marLeft w:val="0"/>
      <w:marRight w:val="0"/>
      <w:marTop w:val="0"/>
      <w:marBottom w:val="0"/>
      <w:divBdr>
        <w:top w:val="none" w:sz="0" w:space="0" w:color="auto"/>
        <w:left w:val="none" w:sz="0" w:space="0" w:color="auto"/>
        <w:bottom w:val="none" w:sz="0" w:space="0" w:color="auto"/>
        <w:right w:val="none" w:sz="0" w:space="0" w:color="auto"/>
      </w:divBdr>
    </w:div>
    <w:div w:id="421803381">
      <w:bodyDiv w:val="1"/>
      <w:marLeft w:val="0"/>
      <w:marRight w:val="0"/>
      <w:marTop w:val="0"/>
      <w:marBottom w:val="0"/>
      <w:divBdr>
        <w:top w:val="none" w:sz="0" w:space="0" w:color="auto"/>
        <w:left w:val="none" w:sz="0" w:space="0" w:color="auto"/>
        <w:bottom w:val="none" w:sz="0" w:space="0" w:color="auto"/>
        <w:right w:val="none" w:sz="0" w:space="0" w:color="auto"/>
      </w:divBdr>
    </w:div>
    <w:div w:id="747314682">
      <w:bodyDiv w:val="1"/>
      <w:marLeft w:val="0"/>
      <w:marRight w:val="0"/>
      <w:marTop w:val="0"/>
      <w:marBottom w:val="0"/>
      <w:divBdr>
        <w:top w:val="none" w:sz="0" w:space="0" w:color="auto"/>
        <w:left w:val="none" w:sz="0" w:space="0" w:color="auto"/>
        <w:bottom w:val="none" w:sz="0" w:space="0" w:color="auto"/>
        <w:right w:val="none" w:sz="0" w:space="0" w:color="auto"/>
      </w:divBdr>
    </w:div>
    <w:div w:id="794719453">
      <w:bodyDiv w:val="1"/>
      <w:marLeft w:val="0"/>
      <w:marRight w:val="0"/>
      <w:marTop w:val="0"/>
      <w:marBottom w:val="0"/>
      <w:divBdr>
        <w:top w:val="none" w:sz="0" w:space="0" w:color="auto"/>
        <w:left w:val="none" w:sz="0" w:space="0" w:color="auto"/>
        <w:bottom w:val="none" w:sz="0" w:space="0" w:color="auto"/>
        <w:right w:val="none" w:sz="0" w:space="0" w:color="auto"/>
      </w:divBdr>
    </w:div>
    <w:div w:id="1117020960">
      <w:bodyDiv w:val="1"/>
      <w:marLeft w:val="0"/>
      <w:marRight w:val="0"/>
      <w:marTop w:val="0"/>
      <w:marBottom w:val="0"/>
      <w:divBdr>
        <w:top w:val="none" w:sz="0" w:space="0" w:color="auto"/>
        <w:left w:val="none" w:sz="0" w:space="0" w:color="auto"/>
        <w:bottom w:val="none" w:sz="0" w:space="0" w:color="auto"/>
        <w:right w:val="none" w:sz="0" w:space="0" w:color="auto"/>
      </w:divBdr>
    </w:div>
    <w:div w:id="1567914379">
      <w:bodyDiv w:val="1"/>
      <w:marLeft w:val="0"/>
      <w:marRight w:val="0"/>
      <w:marTop w:val="0"/>
      <w:marBottom w:val="0"/>
      <w:divBdr>
        <w:top w:val="none" w:sz="0" w:space="0" w:color="auto"/>
        <w:left w:val="none" w:sz="0" w:space="0" w:color="auto"/>
        <w:bottom w:val="none" w:sz="0" w:space="0" w:color="auto"/>
        <w:right w:val="none" w:sz="0" w:space="0" w:color="auto"/>
      </w:divBdr>
    </w:div>
    <w:div w:id="19101137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0EDFB71-7996-44CD-A93C-036804385D3F}"/>
      </w:docPartPr>
      <w:docPartBody>
        <w:p w:rsidR="003859BD" w:rsidRDefault="0063249D">
          <w:r w:rsidRPr="008602CA">
            <w:rPr>
              <w:rStyle w:val="PlaceholderText"/>
            </w:rPr>
            <w:t>Click or tap here to enter text.</w:t>
          </w:r>
        </w:p>
      </w:docPartBody>
    </w:docPart>
    <w:docPart>
      <w:docPartPr>
        <w:name w:val="9FB50B5B434E41DC812908557B61A092"/>
        <w:category>
          <w:name w:val="General"/>
          <w:gallery w:val="placeholder"/>
        </w:category>
        <w:types>
          <w:type w:val="bbPlcHdr"/>
        </w:types>
        <w:behaviors>
          <w:behavior w:val="content"/>
        </w:behaviors>
        <w:guid w:val="{DC7886C8-8B30-4330-8F5E-3AEEAF8F32DD}"/>
      </w:docPartPr>
      <w:docPartBody>
        <w:p w:rsidR="00C43821" w:rsidRDefault="00914A21" w:rsidP="00914A21">
          <w:pPr>
            <w:pStyle w:val="9FB50B5B434E41DC812908557B61A092"/>
          </w:pPr>
          <w:r w:rsidRPr="008602CA">
            <w:rPr>
              <w:rStyle w:val="PlaceholderText"/>
            </w:rPr>
            <w:t>Click or tap here to enter text.</w:t>
          </w:r>
        </w:p>
      </w:docPartBody>
    </w:docPart>
    <w:docPart>
      <w:docPartPr>
        <w:name w:val="2F35B994CB0B424DA496A81AF5ECAB87"/>
        <w:category>
          <w:name w:val="General"/>
          <w:gallery w:val="placeholder"/>
        </w:category>
        <w:types>
          <w:type w:val="bbPlcHdr"/>
        </w:types>
        <w:behaviors>
          <w:behavior w:val="content"/>
        </w:behaviors>
        <w:guid w:val="{0D057219-5701-4D3A-86C9-062F22A57139}"/>
      </w:docPartPr>
      <w:docPartBody>
        <w:p w:rsidR="00C43821" w:rsidRDefault="00914A21" w:rsidP="00914A21">
          <w:pPr>
            <w:pStyle w:val="2F35B994CB0B424DA496A81AF5ECAB87"/>
          </w:pPr>
          <w:r w:rsidRPr="008602CA">
            <w:rPr>
              <w:rStyle w:val="PlaceholderText"/>
            </w:rPr>
            <w:t>Click or tap here to enter text.</w:t>
          </w:r>
        </w:p>
      </w:docPartBody>
    </w:docPart>
    <w:docPart>
      <w:docPartPr>
        <w:name w:val="20BBE934D4744615A787CA84E85C6182"/>
        <w:category>
          <w:name w:val="General"/>
          <w:gallery w:val="placeholder"/>
        </w:category>
        <w:types>
          <w:type w:val="bbPlcHdr"/>
        </w:types>
        <w:behaviors>
          <w:behavior w:val="content"/>
        </w:behaviors>
        <w:guid w:val="{67458DFF-80A0-4B71-9AEC-9CA7FE0822F9}"/>
      </w:docPartPr>
      <w:docPartBody>
        <w:p w:rsidR="00C43821" w:rsidRDefault="00914A21" w:rsidP="00914A21">
          <w:pPr>
            <w:pStyle w:val="20BBE934D4744615A787CA84E85C6182"/>
          </w:pPr>
          <w:r w:rsidRPr="008602C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3249D"/>
    <w:rsid w:val="000105EE"/>
    <w:rsid w:val="0007259D"/>
    <w:rsid w:val="001702E9"/>
    <w:rsid w:val="00180AF7"/>
    <w:rsid w:val="001B7F04"/>
    <w:rsid w:val="001C19B4"/>
    <w:rsid w:val="001C5412"/>
    <w:rsid w:val="002001BC"/>
    <w:rsid w:val="00243A28"/>
    <w:rsid w:val="002629AD"/>
    <w:rsid w:val="002650E4"/>
    <w:rsid w:val="00373EC1"/>
    <w:rsid w:val="003859BD"/>
    <w:rsid w:val="004D40A2"/>
    <w:rsid w:val="005639D9"/>
    <w:rsid w:val="0057656F"/>
    <w:rsid w:val="006179B7"/>
    <w:rsid w:val="0063249D"/>
    <w:rsid w:val="006E55AF"/>
    <w:rsid w:val="0071206E"/>
    <w:rsid w:val="00745BED"/>
    <w:rsid w:val="00791A17"/>
    <w:rsid w:val="0087658D"/>
    <w:rsid w:val="00893889"/>
    <w:rsid w:val="00897ED9"/>
    <w:rsid w:val="00914A21"/>
    <w:rsid w:val="00A97B22"/>
    <w:rsid w:val="00BD3F2D"/>
    <w:rsid w:val="00BE5D93"/>
    <w:rsid w:val="00C010D0"/>
    <w:rsid w:val="00C43821"/>
    <w:rsid w:val="00C54DFC"/>
    <w:rsid w:val="00CD0000"/>
    <w:rsid w:val="00D86316"/>
    <w:rsid w:val="00DE684D"/>
    <w:rsid w:val="00E15BC2"/>
    <w:rsid w:val="00E27753"/>
    <w:rsid w:val="00E838D4"/>
    <w:rsid w:val="00EC2BDD"/>
    <w:rsid w:val="00ED0E58"/>
    <w:rsid w:val="00EF0046"/>
    <w:rsid w:val="00EF48AC"/>
    <w:rsid w:val="00F25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9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4A21"/>
  </w:style>
  <w:style w:type="paragraph" w:customStyle="1" w:styleId="9FB50B5B434E41DC812908557B61A092">
    <w:name w:val="9FB50B5B434E41DC812908557B61A092"/>
    <w:rsid w:val="00914A21"/>
  </w:style>
  <w:style w:type="paragraph" w:customStyle="1" w:styleId="2F35B994CB0B424DA496A81AF5ECAB87">
    <w:name w:val="2F35B994CB0B424DA496A81AF5ECAB87"/>
    <w:rsid w:val="00914A21"/>
  </w:style>
  <w:style w:type="paragraph" w:customStyle="1" w:styleId="20BBE934D4744615A787CA84E85C6182">
    <w:name w:val="20BBE934D4744615A787CA84E85C6182"/>
    <w:rsid w:val="00914A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2E0785-4518-48A7-8A7E-3E96CBFA8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1548</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 Gollen</dc:creator>
  <cp:lastModifiedBy>gmcd@blackfoot.net</cp:lastModifiedBy>
  <cp:revision>3</cp:revision>
  <cp:lastPrinted>2021-01-26T18:55:00Z</cp:lastPrinted>
  <dcterms:created xsi:type="dcterms:W3CDTF">2021-01-26T18:54:00Z</dcterms:created>
  <dcterms:modified xsi:type="dcterms:W3CDTF">2021-01-26T18:55:00Z</dcterms:modified>
</cp:coreProperties>
</file>